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C68" w:rsidRPr="00B85F44" w:rsidRDefault="00B24956" w:rsidP="009155A2">
      <w:pPr>
        <w:pageBreakBefore/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  <w:sectPr w:rsidR="00D82C68" w:rsidRPr="00B85F44" w:rsidSect="000C469D">
          <w:foot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b/>
          <w:noProof/>
          <w:color w:val="000000"/>
          <w:sz w:val="18"/>
          <w:szCs w:val="1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-1061720</wp:posOffset>
            </wp:positionH>
            <wp:positionV relativeFrom="paragraph">
              <wp:posOffset>-711835</wp:posOffset>
            </wp:positionV>
            <wp:extent cx="7553960" cy="10693400"/>
            <wp:effectExtent l="19050" t="0" r="8890" b="0"/>
            <wp:wrapSquare wrapText="bothSides"/>
            <wp:docPr id="1" name="Рисунок 1" descr="C:\Users\А\Desktop\img545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\Desktop\img545_00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960" cy="1069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2C68" w:rsidRPr="00B85F44" w:rsidRDefault="00D82C68" w:rsidP="009155A2">
      <w:pPr>
        <w:pageBreakBefore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2. «Общие сведения о  «подуслугах»</w:t>
      </w:r>
    </w:p>
    <w:p w:rsidR="00D82C68" w:rsidRPr="00B85F44" w:rsidRDefault="00D82C68" w:rsidP="009155A2">
      <w:pPr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3"/>
        <w:gridCol w:w="1275"/>
        <w:gridCol w:w="1136"/>
        <w:gridCol w:w="1978"/>
        <w:gridCol w:w="1136"/>
        <w:gridCol w:w="1136"/>
        <w:gridCol w:w="852"/>
        <w:gridCol w:w="1839"/>
        <w:gridCol w:w="1275"/>
        <w:gridCol w:w="1416"/>
        <w:gridCol w:w="1360"/>
      </w:tblGrid>
      <w:tr w:rsidR="0030284C" w:rsidRPr="00B85F44" w:rsidTr="00A163F7">
        <w:trPr>
          <w:trHeight w:val="370"/>
        </w:trPr>
        <w:tc>
          <w:tcPr>
            <w:tcW w:w="899" w:type="pct"/>
            <w:gridSpan w:val="2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384" w:type="pct"/>
            <w:vMerge w:val="restart"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669" w:type="pct"/>
            <w:vMerge w:val="restart"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Основания отказа в предоставлении  «подуслуги»</w:t>
            </w:r>
          </w:p>
        </w:tc>
        <w:tc>
          <w:tcPr>
            <w:tcW w:w="384" w:type="pct"/>
            <w:vMerge w:val="restart"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Основания приостановления предоставления  «подуслуги»</w:t>
            </w:r>
          </w:p>
        </w:tc>
        <w:tc>
          <w:tcPr>
            <w:tcW w:w="384" w:type="pct"/>
            <w:vMerge w:val="restart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Срок приостановления предоставления  «подуслуги»</w:t>
            </w:r>
          </w:p>
        </w:tc>
        <w:tc>
          <w:tcPr>
            <w:tcW w:w="1341" w:type="pct"/>
            <w:gridSpan w:val="3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Плата за предоставление «подуслуги»</w:t>
            </w:r>
          </w:p>
        </w:tc>
        <w:tc>
          <w:tcPr>
            <w:tcW w:w="479" w:type="pct"/>
            <w:vMerge w:val="restart"/>
            <w:shd w:val="clear" w:color="000000" w:fill="CCFFCC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Способ обращения за получением «подуслуги» </w:t>
            </w:r>
          </w:p>
        </w:tc>
        <w:tc>
          <w:tcPr>
            <w:tcW w:w="460" w:type="pct"/>
            <w:vMerge w:val="restart"/>
            <w:shd w:val="clear" w:color="000000" w:fill="CCFFCC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Способ получения результата «подуслуги»</w:t>
            </w:r>
          </w:p>
        </w:tc>
      </w:tr>
      <w:tr w:rsidR="00A163F7" w:rsidRPr="00B85F44" w:rsidTr="00A163F7">
        <w:trPr>
          <w:trHeight w:val="1003"/>
        </w:trPr>
        <w:tc>
          <w:tcPr>
            <w:tcW w:w="468" w:type="pct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 подаче заявления по месту жительства (месту нахождения юр.лица)</w:t>
            </w:r>
          </w:p>
        </w:tc>
        <w:tc>
          <w:tcPr>
            <w:tcW w:w="431" w:type="pct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384" w:type="pct"/>
            <w:vMerge/>
            <w:shd w:val="clear" w:color="000000" w:fill="CCFFCC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9" w:type="pct"/>
            <w:vMerge/>
          </w:tcPr>
          <w:p w:rsidR="00BA4ED0" w:rsidRPr="00B85F44" w:rsidRDefault="00BA4ED0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4" w:type="pct"/>
            <w:vMerge/>
          </w:tcPr>
          <w:p w:rsidR="00BA4ED0" w:rsidRPr="00B85F44" w:rsidRDefault="00BA4ED0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4" w:type="pct"/>
            <w:vMerge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" w:type="pct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Наличие платы (государственной пошлины) </w:t>
            </w:r>
          </w:p>
        </w:tc>
        <w:tc>
          <w:tcPr>
            <w:tcW w:w="622" w:type="pct"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Реквизиты нормативного правового акта, являющегося основанием для взимания платы государственной пошлины)</w:t>
            </w:r>
          </w:p>
        </w:tc>
        <w:tc>
          <w:tcPr>
            <w:tcW w:w="431" w:type="pct"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КБК для взимания платы (государственной пошлины), в том числе для МФЦ</w:t>
            </w:r>
          </w:p>
        </w:tc>
        <w:tc>
          <w:tcPr>
            <w:tcW w:w="479" w:type="pct"/>
            <w:vMerge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0" w:type="pct"/>
            <w:vMerge/>
            <w:shd w:val="clear" w:color="000000" w:fill="CCFFCC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0284C" w:rsidRPr="00B85F44" w:rsidTr="00A163F7">
        <w:trPr>
          <w:trHeight w:val="70"/>
        </w:trPr>
        <w:tc>
          <w:tcPr>
            <w:tcW w:w="468" w:type="pct"/>
            <w:shd w:val="clear" w:color="auto" w:fill="auto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31" w:type="pct"/>
            <w:shd w:val="clear" w:color="auto" w:fill="auto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84" w:type="pct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669" w:type="pct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84" w:type="pct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84" w:type="pct"/>
            <w:shd w:val="clear" w:color="auto" w:fill="auto"/>
            <w:hideMark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88" w:type="pct"/>
            <w:shd w:val="clear" w:color="auto" w:fill="auto"/>
            <w:hideMark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622" w:type="pct"/>
            <w:shd w:val="clear" w:color="auto" w:fill="auto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431" w:type="pct"/>
            <w:shd w:val="clear" w:color="auto" w:fill="auto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479" w:type="pct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0" w:type="pct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11</w:t>
            </w:r>
          </w:p>
        </w:tc>
      </w:tr>
      <w:tr w:rsidR="00BA4ED0" w:rsidRPr="00B85F44" w:rsidTr="00B669FE">
        <w:trPr>
          <w:trHeight w:val="70"/>
        </w:trPr>
        <w:tc>
          <w:tcPr>
            <w:tcW w:w="5000" w:type="pct"/>
            <w:gridSpan w:val="11"/>
            <w:shd w:val="clear" w:color="auto" w:fill="auto"/>
            <w:hideMark/>
          </w:tcPr>
          <w:p w:rsidR="00BA4ED0" w:rsidRPr="00B85F44" w:rsidRDefault="00771745" w:rsidP="00445856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602E47">
              <w:rPr>
                <w:rFonts w:ascii="Times New Roman" w:hAnsi="Times New Roman"/>
                <w:sz w:val="20"/>
                <w:szCs w:val="20"/>
              </w:rPr>
              <w:t>Выдача разрешения на строительство, реконструкцию, капитальный ремонт объектов капитального строительства</w:t>
            </w:r>
          </w:p>
        </w:tc>
      </w:tr>
      <w:tr w:rsidR="005429E9" w:rsidRPr="00B85F44" w:rsidTr="00A163F7">
        <w:trPr>
          <w:trHeight w:val="70"/>
        </w:trPr>
        <w:tc>
          <w:tcPr>
            <w:tcW w:w="468" w:type="pct"/>
            <w:shd w:val="clear" w:color="auto" w:fill="auto"/>
            <w:hideMark/>
          </w:tcPr>
          <w:p w:rsidR="005429E9" w:rsidRPr="00B85F44" w:rsidRDefault="005429E9" w:rsidP="00007870">
            <w:pPr>
              <w:spacing w:after="0" w:line="240" w:lineRule="auto"/>
              <w:ind w:left="-131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10 календарных дней</w:t>
            </w:r>
          </w:p>
        </w:tc>
        <w:tc>
          <w:tcPr>
            <w:tcW w:w="431" w:type="pct"/>
            <w:shd w:val="clear" w:color="auto" w:fill="auto"/>
          </w:tcPr>
          <w:p w:rsidR="005429E9" w:rsidRPr="00B85F44" w:rsidRDefault="005429E9" w:rsidP="00007870">
            <w:pPr>
              <w:spacing w:after="0" w:line="240" w:lineRule="auto"/>
              <w:ind w:left="-131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10 календарных дней</w:t>
            </w:r>
          </w:p>
        </w:tc>
        <w:tc>
          <w:tcPr>
            <w:tcW w:w="384" w:type="pct"/>
          </w:tcPr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69" w:type="pct"/>
          </w:tcPr>
          <w:p w:rsidR="000A130D" w:rsidRPr="000A130D" w:rsidRDefault="000A130D" w:rsidP="000A1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130D">
              <w:rPr>
                <w:rFonts w:ascii="Times New Roman" w:hAnsi="Times New Roman"/>
                <w:sz w:val="18"/>
                <w:szCs w:val="18"/>
              </w:rPr>
              <w:t>отсутствие документов, , необходимых для предоставления муниципальной услуги;</w:t>
            </w:r>
          </w:p>
          <w:p w:rsidR="000A130D" w:rsidRPr="000A130D" w:rsidRDefault="000A130D" w:rsidP="000A1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130D">
              <w:rPr>
                <w:rFonts w:ascii="Times New Roman" w:hAnsi="Times New Roman"/>
                <w:sz w:val="18"/>
                <w:szCs w:val="18"/>
              </w:rPr>
              <w:t>несоответствие представленных документов требованиям градостроительного плана земельного участка или (в случае строительства линейного объекта) требованиям проекта планировки территории и проекта межевания территории;</w:t>
            </w:r>
          </w:p>
          <w:p w:rsidR="005429E9" w:rsidRPr="00B85F44" w:rsidRDefault="000A130D" w:rsidP="000A1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130D">
              <w:rPr>
                <w:rFonts w:ascii="Times New Roman" w:hAnsi="Times New Roman"/>
                <w:sz w:val="18"/>
                <w:szCs w:val="18"/>
              </w:rPr>
              <w:t xml:space="preserve">несоответствие представленных документов требованиям, установленным в разрешении на отклонение от предельных </w:t>
            </w:r>
            <w:r w:rsidRPr="000A130D">
              <w:rPr>
                <w:rFonts w:ascii="Times New Roman" w:hAnsi="Times New Roman"/>
                <w:sz w:val="18"/>
                <w:szCs w:val="18"/>
              </w:rPr>
              <w:lastRenderedPageBreak/>
              <w:t>параметров разрешенного строительства, реконструкции объекта капитального строительства;</w:t>
            </w:r>
          </w:p>
        </w:tc>
        <w:tc>
          <w:tcPr>
            <w:tcW w:w="384" w:type="pct"/>
          </w:tcPr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384" w:type="pct"/>
            <w:shd w:val="clear" w:color="auto" w:fill="auto"/>
            <w:hideMark/>
          </w:tcPr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88" w:type="pct"/>
            <w:shd w:val="clear" w:color="auto" w:fill="auto"/>
            <w:hideMark/>
          </w:tcPr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22" w:type="pct"/>
            <w:shd w:val="clear" w:color="auto" w:fill="auto"/>
          </w:tcPr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31" w:type="pct"/>
            <w:shd w:val="clear" w:color="auto" w:fill="auto"/>
          </w:tcPr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79" w:type="pct"/>
          </w:tcPr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Личное обращение в орган</w:t>
            </w:r>
          </w:p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Личное обращение в МФЦ;</w:t>
            </w:r>
          </w:p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Единый портал государственных услуг и муниципальных услуг (функций)</w:t>
            </w:r>
          </w:p>
          <w:p w:rsidR="005429E9" w:rsidRPr="00B85F44" w:rsidRDefault="005429E9" w:rsidP="00A163F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4. Почтовая связь</w:t>
            </w:r>
          </w:p>
        </w:tc>
        <w:tc>
          <w:tcPr>
            <w:tcW w:w="460" w:type="pct"/>
          </w:tcPr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5429E9" w:rsidRPr="00B85F44" w:rsidRDefault="005429E9" w:rsidP="00A163F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Почтовой связью</w:t>
            </w:r>
          </w:p>
        </w:tc>
      </w:tr>
      <w:tr w:rsidR="005429E9" w:rsidRPr="00B85F44" w:rsidTr="005429E9">
        <w:trPr>
          <w:trHeight w:val="70"/>
        </w:trPr>
        <w:tc>
          <w:tcPr>
            <w:tcW w:w="5000" w:type="pct"/>
            <w:gridSpan w:val="11"/>
            <w:shd w:val="clear" w:color="auto" w:fill="auto"/>
            <w:hideMark/>
          </w:tcPr>
          <w:p w:rsidR="005429E9" w:rsidRPr="00B85F44" w:rsidRDefault="00771745" w:rsidP="005429E9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602E47">
              <w:rPr>
                <w:rFonts w:ascii="Times New Roman" w:hAnsi="Times New Roman"/>
                <w:sz w:val="20"/>
                <w:szCs w:val="20"/>
              </w:rPr>
              <w:lastRenderedPageBreak/>
              <w:t>Выдача разрешения на строительство, реконструкцию, капитальный ремонт объектов капитального строительства</w:t>
            </w:r>
          </w:p>
        </w:tc>
      </w:tr>
      <w:tr w:rsidR="000A130D" w:rsidRPr="00B85F44" w:rsidTr="00A163F7">
        <w:trPr>
          <w:trHeight w:val="70"/>
        </w:trPr>
        <w:tc>
          <w:tcPr>
            <w:tcW w:w="468" w:type="pct"/>
            <w:shd w:val="clear" w:color="auto" w:fill="auto"/>
            <w:hideMark/>
          </w:tcPr>
          <w:p w:rsidR="000A130D" w:rsidRPr="00B85F44" w:rsidRDefault="000A130D" w:rsidP="000A130D">
            <w:pPr>
              <w:spacing w:after="0" w:line="240" w:lineRule="auto"/>
              <w:ind w:left="-131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10 календарных дней</w:t>
            </w:r>
          </w:p>
        </w:tc>
        <w:tc>
          <w:tcPr>
            <w:tcW w:w="431" w:type="pct"/>
            <w:shd w:val="clear" w:color="auto" w:fill="auto"/>
          </w:tcPr>
          <w:p w:rsidR="000A130D" w:rsidRPr="00B85F44" w:rsidRDefault="000A130D" w:rsidP="000A130D">
            <w:pPr>
              <w:spacing w:after="0" w:line="240" w:lineRule="auto"/>
              <w:ind w:left="-131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10 календарных дней</w:t>
            </w:r>
          </w:p>
        </w:tc>
        <w:tc>
          <w:tcPr>
            <w:tcW w:w="384" w:type="pct"/>
          </w:tcPr>
          <w:p w:rsidR="000A130D" w:rsidRPr="00B85F44" w:rsidRDefault="000A130D" w:rsidP="000A130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69" w:type="pct"/>
          </w:tcPr>
          <w:p w:rsidR="000A130D" w:rsidRPr="000A130D" w:rsidRDefault="000A130D" w:rsidP="000A1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0A130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отсутствие документов, необходимых для предоставления муниципальной услуги;</w:t>
            </w:r>
          </w:p>
          <w:p w:rsidR="000A130D" w:rsidRPr="000A130D" w:rsidRDefault="000A130D" w:rsidP="000A1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0A130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несоответствие представленных документов требованиям градостроительного плана земельного участка или (в случае строительства линейного объекта) требованиям проекта планировки территории и проекта межевания территории;</w:t>
            </w:r>
          </w:p>
          <w:p w:rsidR="000A130D" w:rsidRPr="00B85F44" w:rsidRDefault="000A130D" w:rsidP="000A1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0A130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несоответствие представленных документов требованиям, установленным в разрешении на отклонение от предельных параметров разрешенного строительства, реконструкции объекта капитального строительства;</w:t>
            </w:r>
          </w:p>
        </w:tc>
        <w:tc>
          <w:tcPr>
            <w:tcW w:w="384" w:type="pct"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384" w:type="pct"/>
            <w:shd w:val="clear" w:color="auto" w:fill="auto"/>
            <w:hideMark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88" w:type="pct"/>
            <w:shd w:val="clear" w:color="auto" w:fill="auto"/>
            <w:hideMark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22" w:type="pct"/>
            <w:shd w:val="clear" w:color="auto" w:fill="auto"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31" w:type="pct"/>
            <w:shd w:val="clear" w:color="auto" w:fill="auto"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79" w:type="pct"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Личное обращение в орган</w:t>
            </w:r>
          </w:p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Личное обращение в МФЦ;</w:t>
            </w:r>
          </w:p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Единый портал государственных услуг и муниципальных услуг (функций)</w:t>
            </w:r>
          </w:p>
          <w:p w:rsidR="000A130D" w:rsidRPr="00B85F44" w:rsidRDefault="000A130D" w:rsidP="00A163F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4. </w:t>
            </w:r>
            <w:r w:rsidR="00A163F7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Почтовая связь</w:t>
            </w:r>
          </w:p>
        </w:tc>
        <w:tc>
          <w:tcPr>
            <w:tcW w:w="460" w:type="pct"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0A130D" w:rsidRPr="00B85F44" w:rsidRDefault="000A130D" w:rsidP="00A163F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Почтовой связью</w:t>
            </w:r>
          </w:p>
        </w:tc>
      </w:tr>
      <w:tr w:rsidR="005429E9" w:rsidRPr="00B85F44" w:rsidTr="005429E9">
        <w:trPr>
          <w:trHeight w:val="70"/>
        </w:trPr>
        <w:tc>
          <w:tcPr>
            <w:tcW w:w="5000" w:type="pct"/>
            <w:gridSpan w:val="11"/>
            <w:shd w:val="clear" w:color="auto" w:fill="auto"/>
            <w:hideMark/>
          </w:tcPr>
          <w:p w:rsidR="005429E9" w:rsidRPr="00B85F44" w:rsidRDefault="005429E9" w:rsidP="00771745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В</w:t>
            </w:r>
            <w:r w:rsidRPr="005429E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несение изменений </w:t>
            </w:r>
          </w:p>
        </w:tc>
      </w:tr>
      <w:tr w:rsidR="000A130D" w:rsidRPr="00B85F44" w:rsidTr="00A163F7">
        <w:trPr>
          <w:trHeight w:val="70"/>
        </w:trPr>
        <w:tc>
          <w:tcPr>
            <w:tcW w:w="468" w:type="pct"/>
            <w:shd w:val="clear" w:color="auto" w:fill="auto"/>
            <w:hideMark/>
          </w:tcPr>
          <w:p w:rsidR="000A130D" w:rsidRPr="00B85F44" w:rsidRDefault="000A130D" w:rsidP="000A130D">
            <w:pPr>
              <w:spacing w:after="0" w:line="240" w:lineRule="auto"/>
              <w:ind w:left="-131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lastRenderedPageBreak/>
              <w:t>10 календарных дней</w:t>
            </w:r>
          </w:p>
        </w:tc>
        <w:tc>
          <w:tcPr>
            <w:tcW w:w="431" w:type="pct"/>
            <w:shd w:val="clear" w:color="auto" w:fill="auto"/>
          </w:tcPr>
          <w:p w:rsidR="000A130D" w:rsidRPr="00B85F44" w:rsidRDefault="000A130D" w:rsidP="000A130D">
            <w:pPr>
              <w:spacing w:after="0" w:line="240" w:lineRule="auto"/>
              <w:ind w:left="-131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10 календарных дней</w:t>
            </w:r>
          </w:p>
        </w:tc>
        <w:tc>
          <w:tcPr>
            <w:tcW w:w="384" w:type="pct"/>
          </w:tcPr>
          <w:p w:rsidR="000A130D" w:rsidRPr="00B85F44" w:rsidRDefault="000A130D" w:rsidP="000A130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69" w:type="pct"/>
          </w:tcPr>
          <w:p w:rsidR="00A163F7" w:rsidRDefault="000A130D" w:rsidP="000A1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0A130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отсутствие в уведомлении о переходе прав на земельный участок, права пользования недрами, об образовании земельного участка реквизитов документов</w:t>
            </w:r>
            <w:r w:rsidR="00A163F7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</w:t>
            </w:r>
            <w:r w:rsidRPr="000A130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</w:t>
            </w:r>
          </w:p>
          <w:p w:rsidR="000A130D" w:rsidRPr="000A130D" w:rsidRDefault="000A130D" w:rsidP="000A1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0A130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отсутствие правоустанавливающего документа на земельный участок;</w:t>
            </w:r>
          </w:p>
          <w:p w:rsidR="000A130D" w:rsidRPr="000A130D" w:rsidRDefault="000A130D" w:rsidP="000A1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0A130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недостоверность сведений, указанных в уведомлении о переходе прав на земельный участок, права пользования недрами, об образовании земельного участка;</w:t>
            </w:r>
          </w:p>
          <w:p w:rsidR="000A130D" w:rsidRPr="00B85F44" w:rsidRDefault="000A130D" w:rsidP="000A1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0A130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несоответствие планируемого размещения объекта капитального строительства требованиям градостроительного плана земельного участка в случае, предусмотренном частью 21.7 статьи 51 Градостроительного кодекса Российской Федерации.</w:t>
            </w:r>
          </w:p>
        </w:tc>
        <w:tc>
          <w:tcPr>
            <w:tcW w:w="384" w:type="pct"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384" w:type="pct"/>
            <w:shd w:val="clear" w:color="auto" w:fill="auto"/>
            <w:hideMark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88" w:type="pct"/>
            <w:shd w:val="clear" w:color="auto" w:fill="auto"/>
            <w:hideMark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22" w:type="pct"/>
            <w:shd w:val="clear" w:color="auto" w:fill="auto"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31" w:type="pct"/>
            <w:shd w:val="clear" w:color="auto" w:fill="auto"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79" w:type="pct"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Личное обращение в орган</w:t>
            </w:r>
          </w:p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Личное обращение в МФЦ;</w:t>
            </w:r>
          </w:p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Единый портал государственных услуг и муниципальных услуг (функций)</w:t>
            </w:r>
          </w:p>
          <w:p w:rsidR="000A130D" w:rsidRPr="00B85F44" w:rsidRDefault="000A130D" w:rsidP="00A163F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4. Почтовая связь</w:t>
            </w:r>
          </w:p>
        </w:tc>
        <w:tc>
          <w:tcPr>
            <w:tcW w:w="460" w:type="pct"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0A130D" w:rsidRPr="00B85F44" w:rsidRDefault="000A130D" w:rsidP="00A163F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Почтовой связью</w:t>
            </w:r>
          </w:p>
        </w:tc>
      </w:tr>
      <w:tr w:rsidR="005429E9" w:rsidRPr="00B85F44" w:rsidTr="005429E9">
        <w:trPr>
          <w:trHeight w:val="70"/>
        </w:trPr>
        <w:tc>
          <w:tcPr>
            <w:tcW w:w="5000" w:type="pct"/>
            <w:gridSpan w:val="11"/>
            <w:shd w:val="clear" w:color="auto" w:fill="auto"/>
            <w:hideMark/>
          </w:tcPr>
          <w:p w:rsidR="005429E9" w:rsidRPr="00B85F44" w:rsidRDefault="005429E9" w:rsidP="00771745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4.</w:t>
            </w:r>
            <w:r w:rsidR="00505075">
              <w:t xml:space="preserve"> </w:t>
            </w:r>
            <w:r w:rsidR="0050507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</w:t>
            </w:r>
            <w:r w:rsidR="00505075" w:rsidRPr="0050507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родление срока действия </w:t>
            </w:r>
          </w:p>
        </w:tc>
      </w:tr>
      <w:tr w:rsidR="000A130D" w:rsidRPr="00B85F44" w:rsidTr="00A163F7">
        <w:trPr>
          <w:trHeight w:val="70"/>
        </w:trPr>
        <w:tc>
          <w:tcPr>
            <w:tcW w:w="468" w:type="pct"/>
            <w:shd w:val="clear" w:color="auto" w:fill="auto"/>
            <w:hideMark/>
          </w:tcPr>
          <w:p w:rsidR="000A130D" w:rsidRPr="00B85F44" w:rsidRDefault="000A130D" w:rsidP="000A130D">
            <w:pPr>
              <w:spacing w:after="0" w:line="240" w:lineRule="auto"/>
              <w:ind w:left="-131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10 календарных дней</w:t>
            </w:r>
          </w:p>
        </w:tc>
        <w:tc>
          <w:tcPr>
            <w:tcW w:w="431" w:type="pct"/>
            <w:shd w:val="clear" w:color="auto" w:fill="auto"/>
          </w:tcPr>
          <w:p w:rsidR="000A130D" w:rsidRPr="00B85F44" w:rsidRDefault="000A130D" w:rsidP="000A130D">
            <w:pPr>
              <w:spacing w:after="0" w:line="240" w:lineRule="auto"/>
              <w:ind w:left="-131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10 календарных дней</w:t>
            </w:r>
          </w:p>
        </w:tc>
        <w:tc>
          <w:tcPr>
            <w:tcW w:w="384" w:type="pct"/>
          </w:tcPr>
          <w:p w:rsidR="000A130D" w:rsidRPr="00B85F44" w:rsidRDefault="000A130D" w:rsidP="000A130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69" w:type="pct"/>
          </w:tcPr>
          <w:p w:rsidR="000A130D" w:rsidRPr="00505075" w:rsidRDefault="00A163F7" w:rsidP="00505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</w:t>
            </w:r>
            <w:r w:rsidR="000A130D" w:rsidRPr="0050507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одача заявления о продлении срока действия разрешения на строительство менее чем за 60 дней </w:t>
            </w:r>
            <w:r w:rsidR="000A130D" w:rsidRPr="0050507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до истечения срока такого разрешения</w:t>
            </w:r>
            <w:r w:rsidR="000A130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;</w:t>
            </w:r>
          </w:p>
          <w:p w:rsidR="000A130D" w:rsidRPr="00B85F44" w:rsidRDefault="000A130D" w:rsidP="00505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50507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если строительство или реконструкция объекта не начаты до истечения срока подачи заявления о продлении срока действия разрешения на строительство;</w:t>
            </w:r>
          </w:p>
        </w:tc>
        <w:tc>
          <w:tcPr>
            <w:tcW w:w="384" w:type="pct"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384" w:type="pct"/>
            <w:shd w:val="clear" w:color="auto" w:fill="auto"/>
            <w:hideMark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88" w:type="pct"/>
            <w:shd w:val="clear" w:color="auto" w:fill="auto"/>
            <w:hideMark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22" w:type="pct"/>
            <w:shd w:val="clear" w:color="auto" w:fill="auto"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31" w:type="pct"/>
            <w:shd w:val="clear" w:color="auto" w:fill="auto"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79" w:type="pct"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Личное обращение в орган</w:t>
            </w:r>
          </w:p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2. Личное обращение в </w:t>
            </w: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МФЦ;</w:t>
            </w:r>
          </w:p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Единый портал государственных услуг и муниципальных услуг (функций)</w:t>
            </w:r>
          </w:p>
          <w:p w:rsidR="000A130D" w:rsidRPr="00B85F44" w:rsidRDefault="000A130D" w:rsidP="00A163F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4. Почтовая связь</w:t>
            </w:r>
          </w:p>
        </w:tc>
        <w:tc>
          <w:tcPr>
            <w:tcW w:w="460" w:type="pct"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1. Лично в органе</w:t>
            </w:r>
          </w:p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0A130D" w:rsidRPr="00B85F44" w:rsidRDefault="00A163F7" w:rsidP="00A163F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</w:t>
            </w:r>
            <w:r w:rsidR="000A130D"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Почтовой </w:t>
            </w:r>
            <w:r w:rsidR="000A130D"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связью</w:t>
            </w:r>
          </w:p>
        </w:tc>
      </w:tr>
    </w:tbl>
    <w:p w:rsidR="00311C1A" w:rsidRPr="00B85F44" w:rsidRDefault="00311C1A" w:rsidP="009155A2">
      <w:pPr>
        <w:spacing w:after="0" w:line="240" w:lineRule="auto"/>
        <w:rPr>
          <w:rFonts w:ascii="Times New Roman" w:hAnsi="Times New Roman"/>
          <w:color w:val="000000"/>
          <w:sz w:val="18"/>
          <w:szCs w:val="18"/>
        </w:rPr>
        <w:sectPr w:rsidR="00311C1A" w:rsidRPr="00B85F44" w:rsidSect="000C469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"/>
        <w:gridCol w:w="157"/>
        <w:gridCol w:w="1722"/>
        <w:gridCol w:w="2291"/>
        <w:gridCol w:w="2211"/>
        <w:gridCol w:w="1788"/>
        <w:gridCol w:w="1681"/>
        <w:gridCol w:w="1789"/>
        <w:gridCol w:w="2800"/>
        <w:gridCol w:w="30"/>
      </w:tblGrid>
      <w:tr w:rsidR="00C54416" w:rsidRPr="00B85F44" w:rsidTr="00A163F7">
        <w:trPr>
          <w:gridAfter w:val="1"/>
          <w:wAfter w:w="10" w:type="pct"/>
          <w:trHeight w:val="20"/>
        </w:trPr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16" w:rsidRPr="00B85F44" w:rsidRDefault="00C54416" w:rsidP="009155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8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16" w:rsidRPr="00B85F44" w:rsidRDefault="00C54416" w:rsidP="009155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 «</w:t>
            </w:r>
            <w:r w:rsidRPr="00B85F44">
              <w:rPr>
                <w:rFonts w:ascii="Times New Roman" w:hAnsi="Times New Roman"/>
                <w:b/>
                <w:sz w:val="24"/>
                <w:szCs w:val="24"/>
              </w:rPr>
              <w:t xml:space="preserve">Сведения о заявителях «подуслуги» </w:t>
            </w:r>
          </w:p>
        </w:tc>
      </w:tr>
      <w:tr w:rsidR="00C54416" w:rsidRPr="00B85F44" w:rsidTr="00A163F7">
        <w:trPr>
          <w:gridAfter w:val="9"/>
          <w:wAfter w:w="4893" w:type="pct"/>
          <w:trHeight w:val="20"/>
        </w:trPr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16" w:rsidRPr="00B85F44" w:rsidRDefault="00C54416" w:rsidP="009155A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930B2" w:rsidRPr="00B85F44" w:rsidTr="00A163F7">
        <w:trPr>
          <w:trHeight w:val="20"/>
        </w:trPr>
        <w:tc>
          <w:tcPr>
            <w:tcW w:w="160" w:type="pct"/>
            <w:gridSpan w:val="2"/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582" w:type="pct"/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Категории лиц, имеющих право на получение «подуслуги»</w:t>
            </w:r>
          </w:p>
        </w:tc>
        <w:tc>
          <w:tcPr>
            <w:tcW w:w="775" w:type="pct"/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748" w:type="pct"/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605" w:type="pct"/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568" w:type="pct"/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605" w:type="pct"/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957" w:type="pct"/>
            <w:gridSpan w:val="2"/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4930B2" w:rsidRPr="00B85F44" w:rsidTr="00A163F7">
        <w:trPr>
          <w:trHeight w:val="20"/>
        </w:trPr>
        <w:tc>
          <w:tcPr>
            <w:tcW w:w="160" w:type="pct"/>
            <w:gridSpan w:val="2"/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2" w:type="pct"/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75" w:type="pct"/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48" w:type="pct"/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605" w:type="pct"/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68" w:type="pct"/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605" w:type="pct"/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957" w:type="pct"/>
            <w:gridSpan w:val="2"/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754FEA" w:rsidRPr="00B85F44" w:rsidTr="0039320A">
        <w:trPr>
          <w:trHeight w:val="70"/>
        </w:trPr>
        <w:tc>
          <w:tcPr>
            <w:tcW w:w="5000" w:type="pct"/>
            <w:gridSpan w:val="10"/>
            <w:shd w:val="clear" w:color="auto" w:fill="auto"/>
            <w:hideMark/>
          </w:tcPr>
          <w:p w:rsidR="00A163F7" w:rsidRPr="00A163F7" w:rsidRDefault="00771745" w:rsidP="00A163F7">
            <w:pPr>
              <w:pStyle w:val="a3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602E47">
              <w:rPr>
                <w:rFonts w:ascii="Times New Roman" w:hAnsi="Times New Roman"/>
                <w:sz w:val="20"/>
                <w:szCs w:val="20"/>
              </w:rPr>
              <w:t>Выдача разрешения на строительство, реконструкцию, капитальный ремонт объектов капитального строительства</w:t>
            </w:r>
          </w:p>
        </w:tc>
      </w:tr>
      <w:tr w:rsidR="00A163F7" w:rsidRPr="00B85F44" w:rsidTr="00A163F7">
        <w:trPr>
          <w:trHeight w:val="54"/>
        </w:trPr>
        <w:tc>
          <w:tcPr>
            <w:tcW w:w="160" w:type="pct"/>
            <w:gridSpan w:val="2"/>
            <w:vMerge w:val="restart"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582" w:type="pct"/>
            <w:vMerge w:val="restart"/>
            <w:shd w:val="clear" w:color="auto" w:fill="auto"/>
            <w:hideMark/>
          </w:tcPr>
          <w:p w:rsidR="00A163F7" w:rsidRPr="00B85F44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CC28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Физические лица, имеющие намерения осуществлять строительство, реконструкцию объектов капитального строительства на земельном участке, правообладателями которого являются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775" w:type="pct"/>
            <w:shd w:val="clear" w:color="auto" w:fill="auto"/>
            <w:hideMark/>
          </w:tcPr>
          <w:p w:rsidR="00A163F7" w:rsidRPr="00E0674D" w:rsidRDefault="00A163F7" w:rsidP="00A163F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документ, удостоверяющий личность заявителя:</w:t>
            </w:r>
          </w:p>
          <w:p w:rsidR="00A163F7" w:rsidRPr="00E0674D" w:rsidRDefault="00A163F7" w:rsidP="00A163F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1.1. Паспорт гражданина Российской Федерации</w:t>
            </w:r>
          </w:p>
        </w:tc>
        <w:tc>
          <w:tcPr>
            <w:tcW w:w="748" w:type="pct"/>
            <w:shd w:val="clear" w:color="auto" w:fill="auto"/>
            <w:hideMark/>
          </w:tcPr>
          <w:p w:rsidR="00A163F7" w:rsidRPr="00E0674D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A163F7" w:rsidRPr="00E0674D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A163F7" w:rsidRPr="00E0674D" w:rsidRDefault="00A163F7" w:rsidP="00A163F7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ФИО, пол, дата и место рождения гражданина, сведения о регистрации гражданина по месту жительства и снятии его с регистрационного учёта;</w:t>
            </w:r>
          </w:p>
          <w:p w:rsidR="00A163F7" w:rsidRPr="00E0674D" w:rsidRDefault="00A163F7" w:rsidP="00A163F7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A163F7" w:rsidRPr="00E0674D" w:rsidRDefault="00A163F7" w:rsidP="00A163F7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A163F7" w:rsidRPr="00E0674D" w:rsidRDefault="00A163F7" w:rsidP="00A163F7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A163F7" w:rsidRPr="00E0674D" w:rsidRDefault="00A163F7" w:rsidP="00A163F7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</w:t>
            </w: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подобные сведения, отметки или записи, является недействительным.</w:t>
            </w:r>
          </w:p>
          <w:p w:rsidR="00A163F7" w:rsidRPr="00E0674D" w:rsidRDefault="00A163F7" w:rsidP="00A163F7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A163F7" w:rsidRPr="00E0674D" w:rsidRDefault="00A163F7" w:rsidP="00A163F7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A163F7" w:rsidRPr="00E0674D" w:rsidRDefault="00A163F7" w:rsidP="00A163F7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A163F7" w:rsidRPr="00E0674D" w:rsidRDefault="00A163F7" w:rsidP="00A163F7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A163F7" w:rsidRPr="00E0674D" w:rsidRDefault="00A163F7" w:rsidP="00A163F7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Бланка паспорта гражданина Российской Федерации оформляется на едином бланке для всей РФ на русском 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605" w:type="pct"/>
            <w:vMerge w:val="restart"/>
            <w:shd w:val="clear" w:color="auto" w:fill="auto"/>
            <w:hideMark/>
          </w:tcPr>
          <w:p w:rsidR="00A163F7" w:rsidRPr="00E0674D" w:rsidRDefault="00A163F7" w:rsidP="00A163F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568" w:type="pct"/>
            <w:vMerge w:val="restart"/>
            <w:shd w:val="clear" w:color="auto" w:fill="auto"/>
            <w:hideMark/>
          </w:tcPr>
          <w:p w:rsidR="00A163F7" w:rsidRPr="00E0674D" w:rsidRDefault="00A163F7" w:rsidP="00A163F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</w:t>
            </w:r>
          </w:p>
        </w:tc>
        <w:tc>
          <w:tcPr>
            <w:tcW w:w="605" w:type="pct"/>
            <w:vMerge w:val="restart"/>
            <w:shd w:val="clear" w:color="auto" w:fill="auto"/>
            <w:hideMark/>
          </w:tcPr>
          <w:p w:rsidR="00A163F7" w:rsidRPr="00E0674D" w:rsidRDefault="00A163F7" w:rsidP="00A163F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Доверенность</w:t>
            </w:r>
          </w:p>
        </w:tc>
        <w:tc>
          <w:tcPr>
            <w:tcW w:w="957" w:type="pct"/>
            <w:gridSpan w:val="2"/>
            <w:vMerge w:val="restart"/>
            <w:shd w:val="clear" w:color="auto" w:fill="auto"/>
            <w:hideMark/>
          </w:tcPr>
          <w:p w:rsidR="00A163F7" w:rsidRPr="00E0674D" w:rsidRDefault="00A163F7" w:rsidP="00A163F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Должна быть действительной на срок обращения за предоставлением услуги.</w:t>
            </w:r>
          </w:p>
          <w:p w:rsidR="00A163F7" w:rsidRPr="00E0674D" w:rsidRDefault="00A163F7" w:rsidP="00A163F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должна содержать подчисток, приписок, исправлений.</w:t>
            </w:r>
          </w:p>
          <w:p w:rsidR="00A163F7" w:rsidRPr="00E0674D" w:rsidRDefault="00A163F7" w:rsidP="00A163F7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её содержание</w:t>
            </w:r>
          </w:p>
        </w:tc>
      </w:tr>
      <w:tr w:rsidR="00A163F7" w:rsidRPr="00B85F44" w:rsidTr="00A163F7">
        <w:trPr>
          <w:trHeight w:val="52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A163F7" w:rsidRPr="00CC28E4" w:rsidRDefault="00A163F7" w:rsidP="00754FE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1.2.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748" w:type="pct"/>
            <w:shd w:val="clear" w:color="auto" w:fill="auto"/>
            <w:hideMark/>
          </w:tcPr>
          <w:p w:rsidR="00A163F7" w:rsidRPr="0047354D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 ) является документом ограниченного срока действия и должно содержать следующие сведения о гражданах:</w:t>
            </w:r>
          </w:p>
          <w:p w:rsidR="00A163F7" w:rsidRPr="0047354D" w:rsidRDefault="00A163F7" w:rsidP="00A163F7">
            <w:pPr>
              <w:pStyle w:val="a3"/>
              <w:numPr>
                <w:ilvl w:val="0"/>
                <w:numId w:val="4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A163F7" w:rsidRPr="0047354D" w:rsidRDefault="00A163F7" w:rsidP="00A163F7">
            <w:pPr>
              <w:pStyle w:val="a3"/>
              <w:numPr>
                <w:ilvl w:val="0"/>
                <w:numId w:val="4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A163F7" w:rsidRPr="00B85F44" w:rsidRDefault="00A163F7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605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</w:tr>
      <w:tr w:rsidR="00A163F7" w:rsidRPr="00B85F44" w:rsidTr="00A163F7">
        <w:trPr>
          <w:trHeight w:val="52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A163F7" w:rsidRPr="00CC28E4" w:rsidRDefault="00A163F7" w:rsidP="00754FE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1.3.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Удостоверение личности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военнослужащего РФ </w:t>
            </w:r>
          </w:p>
        </w:tc>
        <w:tc>
          <w:tcPr>
            <w:tcW w:w="748" w:type="pct"/>
            <w:shd w:val="clear" w:color="auto" w:fill="auto"/>
            <w:hideMark/>
          </w:tcPr>
          <w:p w:rsidR="00A163F7" w:rsidRPr="0047354D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Удостоверение личности военнослужащего 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должны содержать следующие сведения о гражданах:</w:t>
            </w:r>
          </w:p>
          <w:p w:rsidR="00A163F7" w:rsidRPr="0047354D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A163F7" w:rsidRPr="0047354D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б) дата рождения;</w:t>
            </w:r>
          </w:p>
          <w:p w:rsidR="00A163F7" w:rsidRPr="0047354D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A163F7" w:rsidRPr="0047354D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A163F7" w:rsidRPr="0047354D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д) образование;</w:t>
            </w:r>
          </w:p>
          <w:p w:rsidR="00A163F7" w:rsidRPr="0047354D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е) место работы;</w:t>
            </w:r>
          </w:p>
          <w:p w:rsidR="00A163F7" w:rsidRPr="0047354D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A163F7" w:rsidRPr="0047354D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A163F7" w:rsidRPr="0047354D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A163F7" w:rsidRPr="0047354D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A163F7" w:rsidRPr="0047354D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A163F7" w:rsidRPr="00B85F44" w:rsidRDefault="00A163F7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605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</w:tr>
      <w:tr w:rsidR="00A163F7" w:rsidRPr="00B85F44" w:rsidTr="00A163F7">
        <w:trPr>
          <w:trHeight w:val="52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A163F7" w:rsidRPr="00CC28E4" w:rsidRDefault="00A163F7" w:rsidP="00754FE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1.4.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748" w:type="pct"/>
            <w:shd w:val="clear" w:color="auto" w:fill="auto"/>
            <w:hideMark/>
          </w:tcPr>
          <w:p w:rsidR="00A163F7" w:rsidRPr="00B85F44" w:rsidRDefault="00A163F7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605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</w:tr>
      <w:tr w:rsidR="00A163F7" w:rsidRPr="00B85F44" w:rsidTr="00A163F7">
        <w:trPr>
          <w:trHeight w:val="459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1.5.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748" w:type="pct"/>
            <w:shd w:val="clear" w:color="auto" w:fill="auto"/>
            <w:hideMark/>
          </w:tcPr>
          <w:p w:rsidR="00A163F7" w:rsidRPr="00B85F44" w:rsidRDefault="00A163F7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паспорте моряка указываются следующие сведения о владельце паспорта:гражданство;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его из РФ и въезде в РФ; личную фотографию и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подпись владельца паспорта.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</w:t>
            </w:r>
          </w:p>
        </w:tc>
        <w:tc>
          <w:tcPr>
            <w:tcW w:w="605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vMerge w:val="restart"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документ, удостоверяющий личность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представителя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заявителя</w:t>
            </w:r>
          </w:p>
        </w:tc>
        <w:tc>
          <w:tcPr>
            <w:tcW w:w="957" w:type="pct"/>
            <w:gridSpan w:val="2"/>
            <w:vMerge w:val="restart"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A163F7" w:rsidRPr="008902CA" w:rsidRDefault="00A163F7" w:rsidP="00A163F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A163F7" w:rsidRPr="008902CA" w:rsidRDefault="00A163F7" w:rsidP="00A163F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</w:tr>
      <w:tr w:rsidR="00A163F7" w:rsidRPr="00B85F44" w:rsidTr="00A163F7">
        <w:trPr>
          <w:trHeight w:val="457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1.6.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748" w:type="pct"/>
            <w:shd w:val="clear" w:color="auto" w:fill="auto"/>
            <w:hideMark/>
          </w:tcPr>
          <w:p w:rsidR="00A163F7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A163F7" w:rsidRPr="00B85F44" w:rsidRDefault="00A163F7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е) даты выдачи и окончания срока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ж) наименование территориального органа Федеральной миграционной службы, выдавшего удостоверение;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з) номер личного дела лица, признанного беженцем;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овал лица, если религиозные убеждения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605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A163F7" w:rsidRPr="00B85F44" w:rsidTr="00A163F7">
        <w:trPr>
          <w:trHeight w:val="457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1.7.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748" w:type="pct"/>
            <w:shd w:val="clear" w:color="auto" w:fill="auto"/>
            <w:hideMark/>
          </w:tcPr>
          <w:p w:rsidR="00A163F7" w:rsidRPr="00B85F44" w:rsidRDefault="00A163F7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миграции.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 </w:t>
            </w:r>
          </w:p>
        </w:tc>
        <w:tc>
          <w:tcPr>
            <w:tcW w:w="605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A163F7" w:rsidRPr="00B85F44" w:rsidTr="00A163F7">
        <w:trPr>
          <w:trHeight w:val="457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1.8.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иностранного гражданина и действительных документов, удостоверяющих его личность и признаваемых Россий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ской Федерацией в этом качестве</w:t>
            </w:r>
          </w:p>
        </w:tc>
        <w:tc>
          <w:tcPr>
            <w:tcW w:w="748" w:type="pct"/>
            <w:shd w:val="clear" w:color="auto" w:fill="auto"/>
            <w:hideMark/>
          </w:tcPr>
          <w:p w:rsidR="00A163F7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Бланк вида на жительство , выдаваемого иностранному гражданину (далее именуется - бланк) размером 125 x 88 мм содержит 16 страниц (без обложки), прошитых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нитью по линии сгиба.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Обложка бланка, синего цвета, изготавливается из износостойкого материала. а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 продлении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вида на жительство.</w:t>
            </w:r>
          </w:p>
          <w:p w:rsidR="00A163F7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Подпись, фамилия должностного лица.".</w:t>
            </w:r>
          </w:p>
          <w:p w:rsidR="00A163F7" w:rsidRPr="00B85F44" w:rsidRDefault="00A163F7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605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A163F7" w:rsidRPr="00B85F44" w:rsidTr="00A163F7">
        <w:trPr>
          <w:trHeight w:val="20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CC28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Правоустанавливающие документы на земельный участок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748" w:type="pct"/>
            <w:shd w:val="clear" w:color="auto" w:fill="auto"/>
            <w:hideMark/>
          </w:tcPr>
          <w:p w:rsidR="00A163F7" w:rsidRPr="008902CA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A163F7" w:rsidRPr="008902CA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A163F7" w:rsidRPr="008902CA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605" w:type="pct"/>
            <w:shd w:val="clear" w:color="auto" w:fill="auto"/>
            <w:hideMark/>
          </w:tcPr>
          <w:p w:rsidR="00A163F7" w:rsidRPr="00E9691D" w:rsidRDefault="00A163F7" w:rsidP="00A163F7">
            <w:pPr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shd w:val="clear" w:color="auto" w:fill="auto"/>
            <w:hideMark/>
          </w:tcPr>
          <w:p w:rsidR="00A163F7" w:rsidRPr="00B85F44" w:rsidRDefault="00A163F7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BF4177" w:rsidRPr="00B85F44" w:rsidTr="00BF4177">
        <w:trPr>
          <w:trHeight w:val="73"/>
        </w:trPr>
        <w:tc>
          <w:tcPr>
            <w:tcW w:w="160" w:type="pct"/>
            <w:gridSpan w:val="2"/>
            <w:vMerge w:val="restart"/>
            <w:shd w:val="clear" w:color="auto" w:fill="auto"/>
            <w:hideMark/>
          </w:tcPr>
          <w:p w:rsidR="00BF4177" w:rsidRPr="00B85F44" w:rsidRDefault="00BF4177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582" w:type="pct"/>
            <w:vMerge w:val="restart"/>
            <w:shd w:val="clear" w:color="auto" w:fill="auto"/>
            <w:hideMark/>
          </w:tcPr>
          <w:p w:rsidR="00BF4177" w:rsidRPr="00B85F44" w:rsidRDefault="00BF417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Ю</w:t>
            </w:r>
            <w:r w:rsidRPr="00CC28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ридические лица, имеющие намерения осуществлять строительство, реконструкцию объектов капитального строительства на земельном участке, правообладателями </w:t>
            </w:r>
            <w:r w:rsidRPr="00CC28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которого являются</w:t>
            </w:r>
          </w:p>
        </w:tc>
        <w:tc>
          <w:tcPr>
            <w:tcW w:w="775" w:type="pct"/>
            <w:shd w:val="clear" w:color="auto" w:fill="auto"/>
            <w:hideMark/>
          </w:tcPr>
          <w:p w:rsidR="00BF4177" w:rsidRPr="008902CA" w:rsidRDefault="00BF4177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Учредительные документы</w:t>
            </w:r>
          </w:p>
        </w:tc>
        <w:tc>
          <w:tcPr>
            <w:tcW w:w="748" w:type="pct"/>
            <w:shd w:val="clear" w:color="auto" w:fill="auto"/>
            <w:hideMark/>
          </w:tcPr>
          <w:p w:rsidR="00BF4177" w:rsidRPr="008902CA" w:rsidRDefault="00BF4177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Л</w:t>
            </w:r>
            <w:r w:rsidRPr="00E9691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исты устава организации должны быть пронумерованы, прошнурованы, скреплены печатью организации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(при наличии печати)</w:t>
            </w:r>
            <w:r w:rsidRPr="00E9691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. В уставе должны быть прописаны виды экономической деятельности, </w:t>
            </w:r>
            <w:r w:rsidRPr="00E9691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относящиеся к получению подуслуги</w:t>
            </w:r>
          </w:p>
        </w:tc>
        <w:tc>
          <w:tcPr>
            <w:tcW w:w="605" w:type="pct"/>
            <w:vMerge w:val="restart"/>
            <w:shd w:val="clear" w:color="auto" w:fill="auto"/>
            <w:hideMark/>
          </w:tcPr>
          <w:p w:rsidR="00BF4177" w:rsidRPr="008902CA" w:rsidRDefault="00BF4177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568" w:type="pct"/>
            <w:vMerge w:val="restart"/>
            <w:shd w:val="clear" w:color="auto" w:fill="auto"/>
            <w:hideMark/>
          </w:tcPr>
          <w:p w:rsidR="00BF4177" w:rsidRPr="008902CA" w:rsidRDefault="00BF4177" w:rsidP="00602E4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C262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представитель заявителя, действующий в силу полномочий, основанных на оформленной в установленном законодательством Российской Федерации порядке </w:t>
            </w:r>
            <w:r w:rsidRPr="006C262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доверенности,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</w:t>
            </w:r>
          </w:p>
        </w:tc>
        <w:tc>
          <w:tcPr>
            <w:tcW w:w="605" w:type="pct"/>
            <w:shd w:val="clear" w:color="auto" w:fill="auto"/>
            <w:hideMark/>
          </w:tcPr>
          <w:p w:rsidR="00BF4177" w:rsidRPr="008902CA" w:rsidRDefault="00BF4177" w:rsidP="00602E4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документ, удостоверяющий личность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представителя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заявителя</w:t>
            </w:r>
          </w:p>
        </w:tc>
        <w:tc>
          <w:tcPr>
            <w:tcW w:w="957" w:type="pct"/>
            <w:gridSpan w:val="2"/>
            <w:shd w:val="clear" w:color="auto" w:fill="auto"/>
            <w:hideMark/>
          </w:tcPr>
          <w:p w:rsidR="00BF4177" w:rsidRPr="008902CA" w:rsidRDefault="00BF4177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BF4177" w:rsidRPr="008902CA" w:rsidRDefault="00BF4177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BF4177" w:rsidRPr="008902CA" w:rsidRDefault="00BF4177" w:rsidP="00602E4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</w:tr>
      <w:tr w:rsidR="00BF4177" w:rsidRPr="00B85F44" w:rsidTr="00A163F7">
        <w:trPr>
          <w:trHeight w:val="20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BF4177" w:rsidRDefault="00BF4177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BF4177" w:rsidRDefault="00BF417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BF4177" w:rsidRPr="00B85F44" w:rsidRDefault="00BF4177" w:rsidP="00602E4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CC28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Правоустанавливающие документы на земельный участок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748" w:type="pct"/>
            <w:shd w:val="clear" w:color="auto" w:fill="auto"/>
            <w:hideMark/>
          </w:tcPr>
          <w:p w:rsidR="00BF4177" w:rsidRPr="008902CA" w:rsidRDefault="00BF4177" w:rsidP="00602E4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BF4177" w:rsidRPr="008902CA" w:rsidRDefault="00BF4177" w:rsidP="00602E4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BF4177" w:rsidRPr="008902CA" w:rsidRDefault="00BF4177" w:rsidP="00602E4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605" w:type="pct"/>
            <w:vMerge/>
            <w:shd w:val="clear" w:color="auto" w:fill="auto"/>
            <w:hideMark/>
          </w:tcPr>
          <w:p w:rsidR="00BF4177" w:rsidRPr="008902CA" w:rsidRDefault="00BF4177" w:rsidP="00A163F7">
            <w:pPr>
              <w:rPr>
                <w:rFonts w:ascii="Times New Roman" w:hAnsi="Times New Roman"/>
                <w:iCs/>
                <w:color w:val="000000"/>
                <w:sz w:val="18"/>
                <w:szCs w:val="18"/>
                <w:highlight w:val="red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BF4177" w:rsidRPr="00B85F44" w:rsidRDefault="00BF4177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shd w:val="clear" w:color="auto" w:fill="auto"/>
            <w:hideMark/>
          </w:tcPr>
          <w:p w:rsidR="00BF4177" w:rsidRPr="00B85F44" w:rsidRDefault="00BF417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67DF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документ, подтверждающий полномочия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представителя заявителя </w:t>
            </w:r>
            <w:r w:rsidRPr="00F67DF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действовать от имени юридического лица</w:t>
            </w:r>
          </w:p>
        </w:tc>
        <w:tc>
          <w:tcPr>
            <w:tcW w:w="957" w:type="pct"/>
            <w:gridSpan w:val="2"/>
            <w:shd w:val="clear" w:color="auto" w:fill="auto"/>
            <w:hideMark/>
          </w:tcPr>
          <w:p w:rsidR="00BF4177" w:rsidRPr="00B85F44" w:rsidRDefault="00BF417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Оригинал или копию документа, заверенный печатью и подписью руководителя юридического лица</w:t>
            </w:r>
          </w:p>
        </w:tc>
      </w:tr>
      <w:tr w:rsidR="00BF4177" w:rsidRPr="00B85F44" w:rsidTr="00A163F7">
        <w:trPr>
          <w:trHeight w:val="20"/>
        </w:trPr>
        <w:tc>
          <w:tcPr>
            <w:tcW w:w="5000" w:type="pct"/>
            <w:gridSpan w:val="10"/>
            <w:shd w:val="clear" w:color="auto" w:fill="auto"/>
            <w:hideMark/>
          </w:tcPr>
          <w:p w:rsidR="00BF4177" w:rsidRPr="00BF4177" w:rsidRDefault="00771745" w:rsidP="00BF4177">
            <w:pPr>
              <w:pStyle w:val="a3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602E47">
              <w:rPr>
                <w:rFonts w:ascii="Times New Roman" w:hAnsi="Times New Roman"/>
                <w:sz w:val="20"/>
                <w:szCs w:val="20"/>
              </w:rPr>
              <w:t>Выдача разрешения на строительство, реконструкцию, капитальный ремонт объектов капитального строительства</w:t>
            </w:r>
          </w:p>
        </w:tc>
      </w:tr>
      <w:tr w:rsidR="00BF4177" w:rsidRPr="00AA710B" w:rsidTr="00BF4177">
        <w:trPr>
          <w:trHeight w:val="582"/>
        </w:trPr>
        <w:tc>
          <w:tcPr>
            <w:tcW w:w="160" w:type="pct"/>
            <w:gridSpan w:val="2"/>
            <w:vMerge w:val="restart"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582" w:type="pct"/>
            <w:vMerge w:val="restart"/>
            <w:shd w:val="clear" w:color="auto" w:fill="auto"/>
            <w:hideMark/>
          </w:tcPr>
          <w:p w:rsidR="00BF4177" w:rsidRPr="00B85F44" w:rsidRDefault="00BF4177" w:rsidP="00BF417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CC28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Физические лица, осуществляющие строительство, реконструкцию объектов капитального строительства на земельном участке, правообладателями которого являются </w:t>
            </w:r>
          </w:p>
        </w:tc>
        <w:tc>
          <w:tcPr>
            <w:tcW w:w="775" w:type="pct"/>
            <w:shd w:val="clear" w:color="auto" w:fill="auto"/>
            <w:hideMark/>
          </w:tcPr>
          <w:p w:rsidR="00BF4177" w:rsidRPr="00E0674D" w:rsidRDefault="00BF4177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документ, удостоверяющий личность заявителя:</w:t>
            </w:r>
          </w:p>
          <w:p w:rsidR="00BF4177" w:rsidRPr="00E0674D" w:rsidRDefault="00BF4177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1.1. Паспорт гражданина Российской Федерации</w:t>
            </w:r>
          </w:p>
        </w:tc>
        <w:tc>
          <w:tcPr>
            <w:tcW w:w="748" w:type="pct"/>
            <w:shd w:val="clear" w:color="auto" w:fill="auto"/>
            <w:hideMark/>
          </w:tcPr>
          <w:p w:rsidR="00BF4177" w:rsidRPr="00E0674D" w:rsidRDefault="00BF4177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BF4177" w:rsidRPr="00E0674D" w:rsidRDefault="00BF4177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BF4177" w:rsidRPr="00E0674D" w:rsidRDefault="00BF4177" w:rsidP="00602E47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ФИО, пол, дата и место рождения гражданина, сведения о регистрации гражданина по месту жительства и снятии его с регистрационного учёта;</w:t>
            </w:r>
          </w:p>
          <w:p w:rsidR="00BF4177" w:rsidRPr="00E0674D" w:rsidRDefault="00BF4177" w:rsidP="00602E47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BF4177" w:rsidRPr="00E0674D" w:rsidRDefault="00BF4177" w:rsidP="00602E47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BF4177" w:rsidRPr="00E0674D" w:rsidRDefault="00BF4177" w:rsidP="00602E47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BF4177" w:rsidRPr="00E0674D" w:rsidRDefault="00BF4177" w:rsidP="00602E47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 запрещается вносить сведения, отметки и записи, не предусмотренные Положением о паспорте </w:t>
            </w: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BF4177" w:rsidRPr="00E0674D" w:rsidRDefault="00BF4177" w:rsidP="00602E47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BF4177" w:rsidRPr="00E0674D" w:rsidRDefault="00BF4177" w:rsidP="00602E47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BF4177" w:rsidRPr="00E0674D" w:rsidRDefault="00BF4177" w:rsidP="00602E47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BF4177" w:rsidRPr="00E0674D" w:rsidRDefault="00BF4177" w:rsidP="00602E47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BF4177" w:rsidRPr="00E0674D" w:rsidRDefault="00BF4177" w:rsidP="00602E47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Бланка паспорта гражданина Российской Федерации оформляется на едином бланке для всей РФ на русском 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605" w:type="pct"/>
            <w:vMerge w:val="restart"/>
            <w:shd w:val="clear" w:color="auto" w:fill="auto"/>
            <w:hideMark/>
          </w:tcPr>
          <w:p w:rsidR="00BF4177" w:rsidRPr="00E0674D" w:rsidRDefault="00BF4177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568" w:type="pct"/>
            <w:vMerge w:val="restart"/>
            <w:shd w:val="clear" w:color="auto" w:fill="auto"/>
            <w:hideMark/>
          </w:tcPr>
          <w:p w:rsidR="00BF4177" w:rsidRPr="00E0674D" w:rsidRDefault="00BF4177" w:rsidP="00602E4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</w:t>
            </w:r>
          </w:p>
        </w:tc>
        <w:tc>
          <w:tcPr>
            <w:tcW w:w="605" w:type="pct"/>
            <w:vMerge w:val="restart"/>
            <w:shd w:val="clear" w:color="auto" w:fill="auto"/>
            <w:hideMark/>
          </w:tcPr>
          <w:p w:rsidR="00BF4177" w:rsidRPr="00E0674D" w:rsidRDefault="00BF4177" w:rsidP="00602E4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Доверенность</w:t>
            </w:r>
          </w:p>
        </w:tc>
        <w:tc>
          <w:tcPr>
            <w:tcW w:w="957" w:type="pct"/>
            <w:gridSpan w:val="2"/>
            <w:vMerge w:val="restart"/>
            <w:shd w:val="clear" w:color="auto" w:fill="auto"/>
            <w:hideMark/>
          </w:tcPr>
          <w:p w:rsidR="00BF4177" w:rsidRPr="00E0674D" w:rsidRDefault="00BF4177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Должна быть действительной на срок обращения за предоставлением услуги.</w:t>
            </w:r>
          </w:p>
          <w:p w:rsidR="00BF4177" w:rsidRPr="00E0674D" w:rsidRDefault="00BF4177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должна содержать подчисток, приписок, исправлений.</w:t>
            </w:r>
          </w:p>
          <w:p w:rsidR="00BF4177" w:rsidRPr="00E0674D" w:rsidRDefault="00BF4177" w:rsidP="00602E47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её содержание</w:t>
            </w:r>
          </w:p>
        </w:tc>
      </w:tr>
      <w:tr w:rsidR="00BF4177" w:rsidRPr="00AA710B" w:rsidTr="00A163F7">
        <w:trPr>
          <w:trHeight w:val="579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BF4177" w:rsidRPr="00CC28E4" w:rsidRDefault="00BF4177" w:rsidP="00BF417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BF4177" w:rsidRPr="00B85F44" w:rsidRDefault="00BF4177" w:rsidP="00CC28E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1.2.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748" w:type="pct"/>
            <w:shd w:val="clear" w:color="auto" w:fill="auto"/>
            <w:hideMark/>
          </w:tcPr>
          <w:p w:rsidR="00BF4177" w:rsidRPr="0047354D" w:rsidRDefault="00BF4177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 ) является документом ограниченного срока действия и должно содержать следующие сведения о гражданах:</w:t>
            </w:r>
          </w:p>
          <w:p w:rsidR="00BF4177" w:rsidRPr="0047354D" w:rsidRDefault="00BF4177" w:rsidP="00602E47">
            <w:pPr>
              <w:pStyle w:val="a3"/>
              <w:numPr>
                <w:ilvl w:val="0"/>
                <w:numId w:val="4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BF4177" w:rsidRPr="0047354D" w:rsidRDefault="00BF4177" w:rsidP="00602E47">
            <w:pPr>
              <w:pStyle w:val="a3"/>
              <w:numPr>
                <w:ilvl w:val="0"/>
                <w:numId w:val="4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BF4177" w:rsidRPr="00AA710B" w:rsidRDefault="00BF4177" w:rsidP="00AA7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перфокарточной бумаге. </w:t>
            </w:r>
          </w:p>
        </w:tc>
        <w:tc>
          <w:tcPr>
            <w:tcW w:w="605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vMerge/>
            <w:shd w:val="clear" w:color="auto" w:fill="auto"/>
            <w:hideMark/>
          </w:tcPr>
          <w:p w:rsidR="00BF4177" w:rsidRPr="00AA710B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BF4177" w:rsidRPr="00AA710B" w:rsidTr="00A163F7">
        <w:trPr>
          <w:trHeight w:val="579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BF4177" w:rsidRPr="00CC28E4" w:rsidRDefault="00BF4177" w:rsidP="00BF417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BF4177" w:rsidRPr="00B85F44" w:rsidRDefault="00BF4177" w:rsidP="00CC28E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1.3.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748" w:type="pct"/>
            <w:shd w:val="clear" w:color="auto" w:fill="auto"/>
            <w:hideMark/>
          </w:tcPr>
          <w:p w:rsidR="00BF4177" w:rsidRPr="0047354D" w:rsidRDefault="00BF4177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BF4177" w:rsidRPr="0047354D" w:rsidRDefault="00BF4177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BF4177" w:rsidRPr="0047354D" w:rsidRDefault="00BF4177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б) дата рождения;</w:t>
            </w:r>
          </w:p>
          <w:p w:rsidR="00BF4177" w:rsidRPr="0047354D" w:rsidRDefault="00BF4177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BF4177" w:rsidRPr="0047354D" w:rsidRDefault="00BF4177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BF4177" w:rsidRPr="0047354D" w:rsidRDefault="00BF4177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д) образование;</w:t>
            </w:r>
          </w:p>
          <w:p w:rsidR="00BF4177" w:rsidRPr="0047354D" w:rsidRDefault="00BF4177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е) место работы;</w:t>
            </w:r>
          </w:p>
          <w:p w:rsidR="00BF4177" w:rsidRPr="0047354D" w:rsidRDefault="00BF4177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BF4177" w:rsidRPr="0047354D" w:rsidRDefault="00BF4177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BF4177" w:rsidRPr="0047354D" w:rsidRDefault="00BF4177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BF4177" w:rsidRPr="0047354D" w:rsidRDefault="00BF4177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BF4177" w:rsidRPr="0047354D" w:rsidRDefault="00BF4177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BF4177" w:rsidRPr="00AA710B" w:rsidRDefault="00BF4177" w:rsidP="00AA7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которой она предоставлена, даты заседания призывной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комиссии, предоставившей отсрочку от призыва на военную службу, и номера протокола.</w:t>
            </w:r>
          </w:p>
        </w:tc>
        <w:tc>
          <w:tcPr>
            <w:tcW w:w="605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vMerge/>
            <w:shd w:val="clear" w:color="auto" w:fill="auto"/>
            <w:hideMark/>
          </w:tcPr>
          <w:p w:rsidR="00BF4177" w:rsidRPr="00AA710B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BF4177" w:rsidRPr="00AA710B" w:rsidTr="00A163F7">
        <w:trPr>
          <w:trHeight w:val="579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BF4177" w:rsidRPr="00CC28E4" w:rsidRDefault="00BF4177" w:rsidP="00BF417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BF4177" w:rsidRPr="00B85F44" w:rsidRDefault="00BF4177" w:rsidP="00CC28E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1.4.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748" w:type="pct"/>
            <w:shd w:val="clear" w:color="auto" w:fill="auto"/>
            <w:hideMark/>
          </w:tcPr>
          <w:p w:rsidR="00BF4177" w:rsidRPr="00AA710B" w:rsidRDefault="00BF4177" w:rsidP="00AA7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605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vMerge/>
            <w:shd w:val="clear" w:color="auto" w:fill="auto"/>
            <w:hideMark/>
          </w:tcPr>
          <w:p w:rsidR="00BF4177" w:rsidRPr="00AA710B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BF4177" w:rsidRPr="00B85F44" w:rsidTr="00BF4177">
        <w:trPr>
          <w:trHeight w:val="582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1.5.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748" w:type="pct"/>
            <w:shd w:val="clear" w:color="auto" w:fill="auto"/>
            <w:hideMark/>
          </w:tcPr>
          <w:p w:rsidR="00BF4177" w:rsidRPr="00B85F44" w:rsidRDefault="00BF4177" w:rsidP="00AA7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паспорте моряка указываются следующие сведения о владельце паспорта:гражданство;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</w:t>
            </w:r>
          </w:p>
        </w:tc>
        <w:tc>
          <w:tcPr>
            <w:tcW w:w="605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vMerge w:val="restart"/>
            <w:shd w:val="clear" w:color="auto" w:fill="auto"/>
            <w:hideMark/>
          </w:tcPr>
          <w:p w:rsidR="00BF4177" w:rsidRPr="00B85F44" w:rsidRDefault="00BF4177" w:rsidP="00602E4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документ, удостоверяющий личность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представителя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заявителя</w:t>
            </w:r>
          </w:p>
        </w:tc>
        <w:tc>
          <w:tcPr>
            <w:tcW w:w="957" w:type="pct"/>
            <w:gridSpan w:val="2"/>
            <w:vMerge w:val="restart"/>
            <w:shd w:val="clear" w:color="auto" w:fill="auto"/>
            <w:hideMark/>
          </w:tcPr>
          <w:p w:rsidR="00BF4177" w:rsidRPr="00B85F44" w:rsidRDefault="00BF4177" w:rsidP="00602E4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BF4177" w:rsidRPr="008902CA" w:rsidRDefault="00BF4177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BF4177" w:rsidRPr="008902CA" w:rsidRDefault="00BF4177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</w:tr>
      <w:tr w:rsidR="00BF4177" w:rsidRPr="00B85F44" w:rsidTr="00A163F7">
        <w:trPr>
          <w:trHeight w:val="579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1.6.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748" w:type="pct"/>
            <w:shd w:val="clear" w:color="auto" w:fill="auto"/>
            <w:hideMark/>
          </w:tcPr>
          <w:p w:rsidR="00BF4177" w:rsidRDefault="00BF4177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BF4177" w:rsidRPr="00B85F44" w:rsidRDefault="00BF4177" w:rsidP="00AA7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г) гражданство владельца удостоверения (для лиц без гражданства делается запись "лицо без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гражданства");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ж) наименование территориального органа Федеральной миграционной службы, выдавшего удостоверение;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з) номер личного дела лица, признанного беженцем;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использование фотографий в головных уборах, не 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605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BF4177" w:rsidRPr="00B85F44" w:rsidTr="00A163F7">
        <w:trPr>
          <w:trHeight w:val="579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1.7.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748" w:type="pct"/>
            <w:shd w:val="clear" w:color="auto" w:fill="auto"/>
            <w:hideMark/>
          </w:tcPr>
          <w:p w:rsidR="00BF4177" w:rsidRPr="00B85F44" w:rsidRDefault="00BF4177" w:rsidP="00AA7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миграции.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 </w:t>
            </w:r>
          </w:p>
        </w:tc>
        <w:tc>
          <w:tcPr>
            <w:tcW w:w="605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BF4177" w:rsidRPr="00B85F44" w:rsidTr="00A163F7">
        <w:trPr>
          <w:trHeight w:val="579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1.8.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Вид на жительство иностранного гражданина и действительных документов,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удостоверяющих его личность и признаваемых Россий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ской Федерацией в этом качестве</w:t>
            </w:r>
          </w:p>
        </w:tc>
        <w:tc>
          <w:tcPr>
            <w:tcW w:w="748" w:type="pct"/>
            <w:shd w:val="clear" w:color="auto" w:fill="auto"/>
            <w:hideMark/>
          </w:tcPr>
          <w:p w:rsidR="00BF4177" w:rsidRDefault="00BF4177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Бланк вида на жительство , выдаваемого иностранному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гражданину (далее именуется - бланк) размером 125 x 88 мм содержит 16 страниц (без обложки), прошитых нитью по линии сгиба.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Обложка бланка, синего цвета, изготавливается из износостойкого материала. а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страции по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месту жительства.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BF4177" w:rsidRDefault="00BF4177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Подпись, фамилия должностного лица.".</w:t>
            </w:r>
          </w:p>
          <w:p w:rsidR="00BF4177" w:rsidRPr="00B85F44" w:rsidRDefault="00BF4177" w:rsidP="00AA7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605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BF4177" w:rsidRPr="00B85F44" w:rsidTr="00A163F7">
        <w:trPr>
          <w:trHeight w:val="579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BF4177" w:rsidRPr="00B85F44" w:rsidRDefault="00BF4177" w:rsidP="00602E4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Разрешение на строительство</w:t>
            </w:r>
          </w:p>
        </w:tc>
        <w:tc>
          <w:tcPr>
            <w:tcW w:w="748" w:type="pct"/>
            <w:shd w:val="clear" w:color="auto" w:fill="auto"/>
            <w:hideMark/>
          </w:tcPr>
          <w:p w:rsidR="00BF4177" w:rsidRPr="008902CA" w:rsidRDefault="00BF4177" w:rsidP="00602E4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BF4177" w:rsidRPr="008902CA" w:rsidRDefault="00BF4177" w:rsidP="00602E4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BF4177" w:rsidRPr="00B85F44" w:rsidRDefault="00BF4177" w:rsidP="00602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605" w:type="pct"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shd w:val="clear" w:color="auto" w:fill="auto"/>
            <w:hideMark/>
          </w:tcPr>
          <w:p w:rsidR="00BF4177" w:rsidRPr="00B85F44" w:rsidRDefault="00BF4177" w:rsidP="00AA710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BF4177" w:rsidRPr="00AA710B" w:rsidTr="00A163F7">
        <w:trPr>
          <w:trHeight w:val="20"/>
        </w:trPr>
        <w:tc>
          <w:tcPr>
            <w:tcW w:w="160" w:type="pct"/>
            <w:gridSpan w:val="2"/>
            <w:vMerge w:val="restart"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82" w:type="pct"/>
            <w:vMerge w:val="restart"/>
            <w:shd w:val="clear" w:color="auto" w:fill="auto"/>
            <w:hideMark/>
          </w:tcPr>
          <w:p w:rsidR="00BF4177" w:rsidRPr="00B85F44" w:rsidRDefault="00BF4177" w:rsidP="00BF417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Ю</w:t>
            </w:r>
            <w:r w:rsidRPr="00CC28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ридические лица, осуществляющие строительство, реконструкцию объектов </w:t>
            </w:r>
            <w:r w:rsidRPr="00CC28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капитального строительства на земельном участке, правообладателями которого являются </w:t>
            </w:r>
          </w:p>
        </w:tc>
        <w:tc>
          <w:tcPr>
            <w:tcW w:w="775" w:type="pct"/>
            <w:shd w:val="clear" w:color="auto" w:fill="auto"/>
            <w:hideMark/>
          </w:tcPr>
          <w:p w:rsidR="00BF4177" w:rsidRPr="008902CA" w:rsidRDefault="00BF4177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Учредительные документы</w:t>
            </w:r>
          </w:p>
        </w:tc>
        <w:tc>
          <w:tcPr>
            <w:tcW w:w="748" w:type="pct"/>
            <w:shd w:val="clear" w:color="auto" w:fill="auto"/>
            <w:hideMark/>
          </w:tcPr>
          <w:p w:rsidR="00BF4177" w:rsidRPr="008902CA" w:rsidRDefault="00BF4177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Л</w:t>
            </w:r>
            <w:r w:rsidRPr="00E9691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исты устава организации должны быть пронумерованы, прошнурованы, скреплены печатью организации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(при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наличии печати)</w:t>
            </w:r>
            <w:r w:rsidRPr="00E9691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 В уставе должны быть прописаны виды экономической деятельности, относящиеся к получению подуслуги</w:t>
            </w:r>
          </w:p>
        </w:tc>
        <w:tc>
          <w:tcPr>
            <w:tcW w:w="605" w:type="pct"/>
            <w:vMerge w:val="restart"/>
            <w:shd w:val="clear" w:color="auto" w:fill="auto"/>
            <w:hideMark/>
          </w:tcPr>
          <w:p w:rsidR="00BF4177" w:rsidRPr="008902CA" w:rsidRDefault="00BF4177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568" w:type="pct"/>
            <w:vMerge w:val="restart"/>
            <w:shd w:val="clear" w:color="auto" w:fill="auto"/>
            <w:hideMark/>
          </w:tcPr>
          <w:p w:rsidR="00BF4177" w:rsidRPr="008902CA" w:rsidRDefault="00BF4177" w:rsidP="00602E4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C262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представитель заявителя, действующий в силу полномочий, основанных на оформленной в </w:t>
            </w:r>
            <w:r w:rsidRPr="006C262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</w:t>
            </w:r>
          </w:p>
        </w:tc>
        <w:tc>
          <w:tcPr>
            <w:tcW w:w="605" w:type="pct"/>
            <w:shd w:val="clear" w:color="auto" w:fill="auto"/>
            <w:hideMark/>
          </w:tcPr>
          <w:p w:rsidR="00BF4177" w:rsidRPr="008902CA" w:rsidRDefault="00BF4177" w:rsidP="00602E4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документ, удостоверяющий личность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представителя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заявителя</w:t>
            </w:r>
          </w:p>
        </w:tc>
        <w:tc>
          <w:tcPr>
            <w:tcW w:w="957" w:type="pct"/>
            <w:gridSpan w:val="2"/>
            <w:shd w:val="clear" w:color="auto" w:fill="auto"/>
            <w:hideMark/>
          </w:tcPr>
          <w:p w:rsidR="00BF4177" w:rsidRPr="008902CA" w:rsidRDefault="00BF4177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BF4177" w:rsidRPr="008902CA" w:rsidRDefault="00BF4177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BF4177" w:rsidRPr="008902CA" w:rsidRDefault="00BF4177" w:rsidP="00602E4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Не должен иметь повреждений,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наличие которых не позволяет однозначно истолковать его содержание</w:t>
            </w:r>
          </w:p>
        </w:tc>
      </w:tr>
      <w:tr w:rsidR="00BF4177" w:rsidRPr="00B85F44" w:rsidTr="00A163F7">
        <w:trPr>
          <w:trHeight w:val="20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Разрешение на строительство</w:t>
            </w:r>
          </w:p>
        </w:tc>
        <w:tc>
          <w:tcPr>
            <w:tcW w:w="748" w:type="pct"/>
            <w:shd w:val="clear" w:color="auto" w:fill="auto"/>
            <w:hideMark/>
          </w:tcPr>
          <w:p w:rsidR="00BF4177" w:rsidRPr="008902CA" w:rsidRDefault="00BF4177" w:rsidP="00602E4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BF4177" w:rsidRPr="008902CA" w:rsidRDefault="00BF4177" w:rsidP="00602E4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BF4177" w:rsidRPr="00B85F44" w:rsidRDefault="00BF4177" w:rsidP="00BF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605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67DF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документ, подтверждающий полномочия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представителя заявителя </w:t>
            </w:r>
            <w:r w:rsidRPr="00F67DF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действовать от имени юридического лица</w:t>
            </w:r>
          </w:p>
        </w:tc>
        <w:tc>
          <w:tcPr>
            <w:tcW w:w="957" w:type="pct"/>
            <w:gridSpan w:val="2"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Оригинал или копию документа, заверенный печатью и подписью руководителя юридического лица</w:t>
            </w:r>
          </w:p>
        </w:tc>
      </w:tr>
    </w:tbl>
    <w:p w:rsidR="0074406F" w:rsidRPr="00B85F44" w:rsidRDefault="0074406F" w:rsidP="009155A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4406F" w:rsidRPr="00B85F44" w:rsidRDefault="0074406F" w:rsidP="009155A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4406F" w:rsidRPr="00B85F44" w:rsidRDefault="0074406F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74406F" w:rsidRPr="00B85F44" w:rsidSect="000C469D">
          <w:pgSz w:w="16838" w:h="11906" w:orient="landscape"/>
          <w:pgMar w:top="567" w:right="1134" w:bottom="284" w:left="1134" w:header="709" w:footer="709" w:gutter="0"/>
          <w:cols w:space="708"/>
          <w:docGrid w:linePitch="360"/>
        </w:sect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Cs w:val="18"/>
        </w:rPr>
      </w:pPr>
      <w:r w:rsidRPr="00B85F44">
        <w:rPr>
          <w:rFonts w:ascii="Times New Roman" w:hAnsi="Times New Roman"/>
          <w:b/>
          <w:color w:val="000000"/>
          <w:szCs w:val="18"/>
        </w:rPr>
        <w:lastRenderedPageBreak/>
        <w:t xml:space="preserve">Раздел 4. «Документы, предоставляемые заявителем </w:t>
      </w:r>
      <w:r w:rsidRPr="00B85F44">
        <w:rPr>
          <w:rFonts w:ascii="Times New Roman" w:hAnsi="Times New Roman"/>
          <w:b/>
          <w:szCs w:val="18"/>
        </w:rPr>
        <w:t>для получения «</w:t>
      </w:r>
      <w:r w:rsidRPr="00B85F44">
        <w:rPr>
          <w:rFonts w:ascii="Times New Roman" w:hAnsi="Times New Roman"/>
          <w:b/>
          <w:color w:val="000000"/>
          <w:szCs w:val="18"/>
        </w:rPr>
        <w:t>подуслуги»</w:t>
      </w:r>
    </w:p>
    <w:p w:rsidR="00897E70" w:rsidRPr="00B85F44" w:rsidRDefault="00897E70" w:rsidP="009155A2">
      <w:pPr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2"/>
        <w:gridCol w:w="1560"/>
        <w:gridCol w:w="2199"/>
        <w:gridCol w:w="2478"/>
        <w:gridCol w:w="1701"/>
        <w:gridCol w:w="2694"/>
        <w:gridCol w:w="1559"/>
        <w:gridCol w:w="1984"/>
      </w:tblGrid>
      <w:tr w:rsidR="00A51CA7" w:rsidRPr="00B85F44" w:rsidTr="00EB2CE5">
        <w:trPr>
          <w:trHeight w:val="20"/>
        </w:trPr>
        <w:tc>
          <w:tcPr>
            <w:tcW w:w="582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560" w:type="dxa"/>
            <w:shd w:val="clear" w:color="000000" w:fill="CCFFCC"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Категория  документа</w:t>
            </w:r>
          </w:p>
        </w:tc>
        <w:tc>
          <w:tcPr>
            <w:tcW w:w="2199" w:type="dxa"/>
            <w:shd w:val="clear" w:color="000000" w:fill="CCFFCC"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Наименования документов, которые представляет заявитель для получения «подуслуги»</w:t>
            </w:r>
          </w:p>
        </w:tc>
        <w:tc>
          <w:tcPr>
            <w:tcW w:w="2478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701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Документ, предоставляемый по условию</w:t>
            </w:r>
          </w:p>
        </w:tc>
        <w:tc>
          <w:tcPr>
            <w:tcW w:w="2694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559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Форма (шаблон) документа</w:t>
            </w:r>
          </w:p>
        </w:tc>
        <w:tc>
          <w:tcPr>
            <w:tcW w:w="1984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Образец документа/заполнения документа</w:t>
            </w:r>
          </w:p>
        </w:tc>
      </w:tr>
      <w:tr w:rsidR="00A51CA7" w:rsidRPr="00B85F44" w:rsidTr="00EB2CE5">
        <w:trPr>
          <w:trHeight w:val="20"/>
        </w:trPr>
        <w:tc>
          <w:tcPr>
            <w:tcW w:w="582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478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754FEA" w:rsidRPr="00B85F44" w:rsidTr="004930B2">
        <w:trPr>
          <w:trHeight w:val="20"/>
        </w:trPr>
        <w:tc>
          <w:tcPr>
            <w:tcW w:w="14757" w:type="dxa"/>
            <w:gridSpan w:val="8"/>
            <w:shd w:val="clear" w:color="auto" w:fill="auto"/>
            <w:hideMark/>
          </w:tcPr>
          <w:p w:rsidR="00754FEA" w:rsidRPr="00B85F44" w:rsidRDefault="00771745" w:rsidP="00ED1977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602E47">
              <w:rPr>
                <w:rFonts w:ascii="Times New Roman" w:hAnsi="Times New Roman"/>
                <w:sz w:val="20"/>
                <w:szCs w:val="20"/>
              </w:rPr>
              <w:t>Выдача разрешения на строительство, реконструкцию, капитальный ремонт объектов капитального строительства</w:t>
            </w:r>
          </w:p>
        </w:tc>
      </w:tr>
      <w:tr w:rsidR="005F070F" w:rsidRPr="00B85F44" w:rsidTr="00EB2CE5">
        <w:trPr>
          <w:trHeight w:val="4005"/>
        </w:trPr>
        <w:tc>
          <w:tcPr>
            <w:tcW w:w="582" w:type="dxa"/>
            <w:shd w:val="clear" w:color="auto" w:fill="auto"/>
            <w:hideMark/>
          </w:tcPr>
          <w:p w:rsidR="005F070F" w:rsidRPr="00B85F44" w:rsidRDefault="005D3CF3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560" w:type="dxa"/>
            <w:shd w:val="clear" w:color="auto" w:fill="auto"/>
          </w:tcPr>
          <w:p w:rsidR="005F070F" w:rsidRPr="00B85F44" w:rsidRDefault="005F070F" w:rsidP="004930B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Заявление</w:t>
            </w:r>
          </w:p>
        </w:tc>
        <w:tc>
          <w:tcPr>
            <w:tcW w:w="2199" w:type="dxa"/>
            <w:shd w:val="clear" w:color="auto" w:fill="auto"/>
          </w:tcPr>
          <w:p w:rsidR="0037241A" w:rsidRPr="00B85F44" w:rsidRDefault="00A10E56" w:rsidP="003724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</w:t>
            </w:r>
            <w:r w:rsidR="004930B2"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аявление </w:t>
            </w:r>
            <w:r w:rsidR="0037241A"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</w:t>
            </w:r>
            <w:r w:rsidR="0037241A"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70D8A">
              <w:rPr>
                <w:rFonts w:ascii="Times New Roman" w:hAnsi="Times New Roman"/>
                <w:sz w:val="18"/>
                <w:szCs w:val="18"/>
              </w:rPr>
              <w:t>выдаче разрешения на строительство</w:t>
            </w:r>
          </w:p>
          <w:p w:rsidR="005F070F" w:rsidRPr="00B85F44" w:rsidRDefault="005F070F" w:rsidP="0037241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78" w:type="dxa"/>
            <w:shd w:val="clear" w:color="auto" w:fill="auto"/>
            <w:hideMark/>
          </w:tcPr>
          <w:p w:rsidR="005F070F" w:rsidRPr="00B85F44" w:rsidRDefault="005F070F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  <w:r w:rsidR="00D93E92"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  <w:r w:rsidR="00EB01EC"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(один) </w:t>
            </w: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экземпляр, </w:t>
            </w:r>
            <w:r w:rsidR="004930B2"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оригинал</w:t>
            </w:r>
          </w:p>
          <w:p w:rsidR="004930B2" w:rsidRPr="00B85F44" w:rsidRDefault="004930B2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  <w:p w:rsidR="004930B2" w:rsidRPr="00B85F44" w:rsidRDefault="004930B2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Действия:</w:t>
            </w:r>
          </w:p>
          <w:p w:rsidR="004930B2" w:rsidRPr="00B85F44" w:rsidRDefault="004930B2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5F070F" w:rsidRPr="00B85F44" w:rsidRDefault="00473683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473683" w:rsidRPr="00B85F44" w:rsidRDefault="00473683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:rsidR="00EB01EC" w:rsidRPr="00B85F44" w:rsidRDefault="004930B2" w:rsidP="00915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</w:t>
            </w:r>
            <w:r w:rsidR="00EB01EC" w:rsidRPr="00B85F44">
              <w:rPr>
                <w:rFonts w:ascii="Times New Roman" w:hAnsi="Times New Roman"/>
                <w:sz w:val="18"/>
                <w:szCs w:val="18"/>
              </w:rPr>
              <w:t>олжно содержать подпись заявителя, оттиск печати (для юридических лиц, для индивидуальных предпринимателей - при наличии печати).</w:t>
            </w:r>
          </w:p>
          <w:p w:rsidR="005F070F" w:rsidRPr="00B85F44" w:rsidRDefault="00EB01EC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Текст заявления должен быть написан разборчиво, наименование юридического лица - без сокращения, с указанием его места нахождения. Фамилия, имя, отчество физического лица (последнее - при наличии), адреса его места жительства, должны быть написаны полностью, обязательно указание контактных телефонов заявителя.</w:t>
            </w:r>
          </w:p>
        </w:tc>
        <w:tc>
          <w:tcPr>
            <w:tcW w:w="1559" w:type="dxa"/>
            <w:shd w:val="clear" w:color="auto" w:fill="auto"/>
            <w:hideMark/>
          </w:tcPr>
          <w:p w:rsidR="00AC63E9" w:rsidRPr="00EB2CE5" w:rsidRDefault="00EB2CE5" w:rsidP="00A10E5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Приложение № 2</w:t>
            </w:r>
          </w:p>
        </w:tc>
        <w:tc>
          <w:tcPr>
            <w:tcW w:w="1984" w:type="dxa"/>
            <w:shd w:val="clear" w:color="auto" w:fill="auto"/>
            <w:hideMark/>
          </w:tcPr>
          <w:p w:rsidR="00AC63E9" w:rsidRPr="00EB2CE5" w:rsidRDefault="00EB2CE5" w:rsidP="00897E7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Приложение № 2</w:t>
            </w:r>
          </w:p>
        </w:tc>
      </w:tr>
      <w:tr w:rsidR="0019766B" w:rsidRPr="00B85F44" w:rsidTr="00EB2CE5">
        <w:trPr>
          <w:trHeight w:val="132"/>
        </w:trPr>
        <w:tc>
          <w:tcPr>
            <w:tcW w:w="582" w:type="dxa"/>
            <w:vMerge w:val="restart"/>
            <w:shd w:val="clear" w:color="auto" w:fill="auto"/>
            <w:hideMark/>
          </w:tcPr>
          <w:p w:rsidR="0019766B" w:rsidRPr="00B85F44" w:rsidRDefault="0019766B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19766B" w:rsidRPr="00B85F44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</w:t>
            </w:r>
            <w:r w:rsidRPr="00C677B3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окумент, уд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остоверяющий личность заявителя</w:t>
            </w:r>
          </w:p>
          <w:p w:rsidR="0019766B" w:rsidRPr="00B85F44" w:rsidRDefault="0019766B" w:rsidP="00C677B3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гражданина Российской Федерации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 оригинал</w:t>
            </w:r>
          </w:p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9766B" w:rsidRPr="00F67DFC" w:rsidRDefault="0019766B" w:rsidP="0019766B">
            <w:pPr>
              <w:pStyle w:val="a3"/>
              <w:numPr>
                <w:ilvl w:val="0"/>
                <w:numId w:val="46"/>
              </w:numPr>
              <w:tabs>
                <w:tab w:val="left" w:pos="244"/>
              </w:tabs>
              <w:spacing w:after="0"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Установление личности заявителя</w:t>
            </w:r>
          </w:p>
        </w:tc>
        <w:tc>
          <w:tcPr>
            <w:tcW w:w="1701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один из указанных документов 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ФИО, пол, дата и место рождения гражданина, сведения о регистрации гражданина по месту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жительства и снятии его с регистрационного учёта;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19766B" w:rsidRPr="0047354D" w:rsidRDefault="0019766B" w:rsidP="00602E47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19766B" w:rsidRPr="0047354D" w:rsidRDefault="0019766B" w:rsidP="00602E47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19766B" w:rsidRPr="0047354D" w:rsidRDefault="0019766B" w:rsidP="00602E47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Бланка паспорта гражданина Российской Федерации оформляется на едином бланке для всей РФ на русском 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19766B" w:rsidRPr="00B85F44" w:rsidRDefault="0019766B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-</w:t>
            </w:r>
          </w:p>
          <w:p w:rsidR="0019766B" w:rsidRPr="00B85F44" w:rsidRDefault="0019766B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19766B" w:rsidRPr="00B85F44" w:rsidRDefault="0019766B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19766B" w:rsidRPr="00B85F44" w:rsidRDefault="0019766B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для утративших паспорт граждан, а также для граждан, в отношении которых до выдачи паспорта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проводится дополнительная проверка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Временное удостоверение личности гражданина Российской Федерации (форма №2П ) является документом ограниченного срока действия и должно содержать следующие сведения о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гражданах: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9766B" w:rsidRPr="00B85F44" w:rsidRDefault="0019766B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19766B" w:rsidRPr="00B85F44" w:rsidRDefault="0019766B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б) дата рождения;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д) образование;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е) место работы;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пункта, статьи), в соответствии с 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9766B" w:rsidRPr="00B85F44" w:rsidRDefault="0019766B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19766B" w:rsidRPr="00B85F44" w:rsidRDefault="0019766B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602E47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9766B" w:rsidRPr="00B85F44" w:rsidRDefault="0019766B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19766B" w:rsidRPr="00B85F44" w:rsidRDefault="0019766B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602E47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паспорте моряка указываются следующие сведения о владельце паспорта:гражданство;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срока действия 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9766B" w:rsidRPr="00B85F44" w:rsidRDefault="0019766B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19766B" w:rsidRPr="00B85F44" w:rsidRDefault="0019766B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602E47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ж) наименование территориального органа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Федеральной миграционной службы, выдавшего удостоверение;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з) номер личного дела лица, признанного беженцем;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9766B" w:rsidRPr="00B85F44" w:rsidRDefault="0019766B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19766B" w:rsidRPr="00B85F44" w:rsidRDefault="0019766B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602E47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в случае отнесения заявителя к соответствующей </w:t>
            </w: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Вид на жительство содержит следующие сведения: фамилию, имя (написанные буквами русского и латинского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миграции.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 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9766B" w:rsidRPr="00B85F44" w:rsidRDefault="0019766B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19766B" w:rsidRPr="00B85F44" w:rsidRDefault="0019766B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иностранного гражданина и действительных документов, удостоверяющих его личность и признаваемых Российской Федерацией в этом качестве;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602E47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Бланк вида на жительство , выдаваемого иностранному гражданину (далее именуется - бланк) размером 125 x 88 мм содержит 16 страниц (без обложки), прошитых нитью по линии сгиба.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Обложка бланка, синего цвета, изготавливается из износостойкого материала. а обложке бланка в верхней части в 2 строки размещена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19766B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Подпись, фамилия должностного лица.".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9766B" w:rsidRPr="00B85F44" w:rsidRDefault="0019766B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19766B" w:rsidRPr="00B85F44" w:rsidRDefault="0019766B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19766B" w:rsidRPr="00CD024F" w:rsidRDefault="0019766B" w:rsidP="00F446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3.</w:t>
            </w:r>
          </w:p>
        </w:tc>
        <w:tc>
          <w:tcPr>
            <w:tcW w:w="1560" w:type="dxa"/>
            <w:shd w:val="clear" w:color="auto" w:fill="auto"/>
          </w:tcPr>
          <w:p w:rsidR="0019766B" w:rsidRPr="00CD024F" w:rsidRDefault="0019766B" w:rsidP="00FD652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D652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Правоустанавливающие </w:t>
            </w:r>
            <w:r w:rsidRPr="00FD652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документы на земельный участок</w:t>
            </w:r>
          </w:p>
        </w:tc>
        <w:tc>
          <w:tcPr>
            <w:tcW w:w="2199" w:type="dxa"/>
            <w:shd w:val="clear" w:color="auto" w:fill="auto"/>
          </w:tcPr>
          <w:p w:rsidR="0019766B" w:rsidRPr="007B7BA4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Правоустанавливающие документы на объект </w:t>
            </w: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капитального строительства или земельный участок, 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1 (оригинал или копия, заверенная в установленном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порядке) </w:t>
            </w:r>
          </w:p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9766B" w:rsidRPr="008902CA" w:rsidRDefault="0019766B" w:rsidP="00602E47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Сведения отсутствуют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в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Едином государственном реестре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D6354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оригинал  документа или нотариально заверенная копия </w:t>
            </w:r>
            <w:r w:rsidRPr="008D6354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документа, подтверждающего права заявителя на объект или объекты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адресации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19766B" w:rsidRPr="00B85F44" w:rsidRDefault="0019766B" w:rsidP="00FD652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-</w:t>
            </w:r>
          </w:p>
          <w:p w:rsidR="0019766B" w:rsidRPr="00B85F44" w:rsidRDefault="0019766B" w:rsidP="00FD652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19766B" w:rsidRPr="00B85F44" w:rsidRDefault="0019766B" w:rsidP="00FD652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19766B" w:rsidRPr="00B85F44" w:rsidRDefault="0019766B" w:rsidP="00FD652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19766B" w:rsidRDefault="0019766B" w:rsidP="00FD65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4.</w:t>
            </w:r>
          </w:p>
        </w:tc>
        <w:tc>
          <w:tcPr>
            <w:tcW w:w="1560" w:type="dxa"/>
            <w:shd w:val="clear" w:color="auto" w:fill="auto"/>
          </w:tcPr>
          <w:p w:rsidR="0019766B" w:rsidRPr="00FD652F" w:rsidRDefault="0019766B" w:rsidP="00FD652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</w:t>
            </w:r>
            <w:r w:rsidRPr="00FD652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роектная документация</w:t>
            </w:r>
          </w:p>
        </w:tc>
        <w:tc>
          <w:tcPr>
            <w:tcW w:w="2199" w:type="dxa"/>
            <w:shd w:val="clear" w:color="auto" w:fill="auto"/>
          </w:tcPr>
          <w:p w:rsidR="0019766B" w:rsidRPr="00FD652F" w:rsidRDefault="0019766B" w:rsidP="00FD652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М</w:t>
            </w:r>
            <w:r w:rsidRPr="00FD652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атериалы, содержащиеся в проектной документации:</w:t>
            </w:r>
          </w:p>
          <w:p w:rsidR="0019766B" w:rsidRPr="00FD652F" w:rsidRDefault="0019766B" w:rsidP="00FD652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D652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пояснительная записка;</w:t>
            </w:r>
          </w:p>
          <w:p w:rsidR="0019766B" w:rsidRPr="00FD652F" w:rsidRDefault="0019766B" w:rsidP="00FD652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D652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      </w:r>
          </w:p>
          <w:p w:rsidR="0019766B" w:rsidRPr="00FD652F" w:rsidRDefault="0019766B" w:rsidP="00FD652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D652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      </w:r>
          </w:p>
          <w:p w:rsidR="0019766B" w:rsidRPr="00FD652F" w:rsidRDefault="0019766B" w:rsidP="00FD652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D652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схемы, отображающие архитектурные решения;</w:t>
            </w:r>
          </w:p>
          <w:p w:rsidR="0019766B" w:rsidRPr="00FD652F" w:rsidRDefault="0019766B" w:rsidP="00FD652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D652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сведения об инженерном оборудовании, сводный план сетей инженерно-</w:t>
            </w:r>
            <w:r w:rsidRPr="00FD652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технического обеспечения с обозначением мест подключения (технологического присоединения) проектируемого объекта капитального строительства к сетям инженерно-технического обеспечения;</w:t>
            </w:r>
          </w:p>
          <w:p w:rsidR="0019766B" w:rsidRPr="00FD652F" w:rsidRDefault="0019766B" w:rsidP="00FD652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D652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проект организации строительства объекта капитального строительства;</w:t>
            </w:r>
          </w:p>
          <w:p w:rsidR="0019766B" w:rsidRPr="004930B2" w:rsidRDefault="0019766B" w:rsidP="00FD652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D652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проект организации работ по сносу или демонтажу объектов капитального строительства, их частей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1 (оригинал или копия, заверенная в установленном порядке) </w:t>
            </w:r>
          </w:p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9766B" w:rsidRPr="008902CA" w:rsidRDefault="0019766B" w:rsidP="00602E47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D635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оригинал  документа или нотариально заверенная копия документа, подтверждающего права заявителя на объект или объекты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адресации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19766B" w:rsidRDefault="0019766B" w:rsidP="00FD65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5.</w:t>
            </w:r>
          </w:p>
        </w:tc>
        <w:tc>
          <w:tcPr>
            <w:tcW w:w="1560" w:type="dxa"/>
            <w:shd w:val="clear" w:color="auto" w:fill="auto"/>
          </w:tcPr>
          <w:p w:rsidR="0019766B" w:rsidRPr="00B76062" w:rsidRDefault="0019766B" w:rsidP="00B76062">
            <w:pPr>
              <w:pStyle w:val="ConsPlusNormal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6062">
              <w:rPr>
                <w:rFonts w:ascii="Times New Roman" w:hAnsi="Times New Roman" w:cs="Times New Roman"/>
                <w:sz w:val="18"/>
                <w:szCs w:val="18"/>
              </w:rPr>
              <w:t xml:space="preserve">Положительное заключение экспертизы проектной документации </w:t>
            </w:r>
          </w:p>
        </w:tc>
        <w:tc>
          <w:tcPr>
            <w:tcW w:w="2199" w:type="dxa"/>
            <w:shd w:val="clear" w:color="auto" w:fill="auto"/>
          </w:tcPr>
          <w:p w:rsidR="0019766B" w:rsidRPr="00B76062" w:rsidRDefault="0019766B" w:rsidP="00B76062">
            <w:pPr>
              <w:pStyle w:val="ConsPlusNormal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6062">
              <w:rPr>
                <w:rFonts w:ascii="Times New Roman" w:hAnsi="Times New Roman" w:cs="Times New Roman"/>
                <w:sz w:val="18"/>
                <w:szCs w:val="18"/>
              </w:rPr>
              <w:t>положительное заключение экспертизы проектной документации</w:t>
            </w:r>
          </w:p>
          <w:p w:rsidR="0019766B" w:rsidRPr="00B76062" w:rsidRDefault="0019766B" w:rsidP="00B76062">
            <w:pPr>
              <w:pStyle w:val="ConsPlusNormal1"/>
              <w:ind w:firstLine="19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9766B" w:rsidRPr="008902CA" w:rsidRDefault="0019766B" w:rsidP="006F30D7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19766B" w:rsidRPr="00B76062" w:rsidRDefault="0019766B" w:rsidP="006F30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  <w:r w:rsidRPr="00B7606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hideMark/>
          </w:tcPr>
          <w:p w:rsidR="0019766B" w:rsidRPr="00B76062" w:rsidRDefault="0019766B" w:rsidP="00B76062">
            <w:pPr>
              <w:pStyle w:val="ConsPlusNormal1"/>
              <w:snapToGri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60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применительно к проектной документации объектов, предусмотренных </w:t>
            </w:r>
            <w:hyperlink r:id="rId10" w:history="1">
              <w:r w:rsidRPr="00B76062">
                <w:rPr>
                  <w:rStyle w:val="af5"/>
                  <w:rFonts w:ascii="Times New Roman" w:hAnsi="Times New Roman" w:cs="Times New Roman"/>
                  <w:sz w:val="18"/>
                  <w:szCs w:val="18"/>
                </w:rPr>
                <w:t>статьей 49</w:t>
              </w:r>
            </w:hyperlink>
            <w:r w:rsidRPr="00B760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ГрК РФ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B76062" w:rsidRDefault="0019766B" w:rsidP="00B76062">
            <w:pPr>
              <w:widowControl w:val="0"/>
              <w:autoSpaceDE w:val="0"/>
              <w:spacing w:after="0" w:line="240" w:lineRule="auto"/>
              <w:ind w:right="-56" w:firstLine="32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Указываются результаты соответствия т</w:t>
            </w:r>
            <w:r w:rsidRPr="000B34F9">
              <w:rPr>
                <w:rFonts w:ascii="Times New Roman" w:hAnsi="Times New Roman"/>
                <w:color w:val="000000"/>
                <w:sz w:val="18"/>
                <w:szCs w:val="18"/>
              </w:rPr>
              <w:t>ребованиям технических регламентов, в том числе санитарно-эпидемиологическим, экологическим требованиям, требованиям государственной охраны объектов культурного наследия, требованиям пожарной, промышленной, ядерной, радиационной и иной безопасности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19766B" w:rsidRPr="00B76062" w:rsidRDefault="0019766B" w:rsidP="00B760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7606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19766B" w:rsidRPr="00B76062" w:rsidRDefault="0019766B" w:rsidP="00B760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19766B" w:rsidRDefault="0019766B" w:rsidP="00FD65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6.</w:t>
            </w:r>
          </w:p>
        </w:tc>
        <w:tc>
          <w:tcPr>
            <w:tcW w:w="1560" w:type="dxa"/>
            <w:shd w:val="clear" w:color="auto" w:fill="auto"/>
          </w:tcPr>
          <w:p w:rsidR="0019766B" w:rsidRPr="00B76062" w:rsidRDefault="0019766B" w:rsidP="00B76062">
            <w:pPr>
              <w:pStyle w:val="ConsPlusNormal1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76062">
              <w:rPr>
                <w:rFonts w:ascii="Times New Roman" w:hAnsi="Times New Roman" w:cs="Times New Roman"/>
                <w:sz w:val="18"/>
                <w:szCs w:val="18"/>
              </w:rPr>
              <w:t xml:space="preserve">Положительное заключение государственной экологической экспертизы проектной документации </w:t>
            </w:r>
          </w:p>
        </w:tc>
        <w:tc>
          <w:tcPr>
            <w:tcW w:w="2199" w:type="dxa"/>
            <w:shd w:val="clear" w:color="auto" w:fill="auto"/>
          </w:tcPr>
          <w:p w:rsidR="0019766B" w:rsidRPr="00B76062" w:rsidRDefault="0019766B" w:rsidP="00B76062">
            <w:pPr>
              <w:pStyle w:val="ConsPlusNormal1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7606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положительное заключение государственной экологической экспертизы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9766B" w:rsidRPr="008902CA" w:rsidRDefault="0019766B" w:rsidP="006F30D7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19766B" w:rsidRPr="00B76062" w:rsidRDefault="0019766B" w:rsidP="006F30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  <w:r w:rsidRPr="00B7606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hideMark/>
          </w:tcPr>
          <w:p w:rsidR="0019766B" w:rsidRPr="00B76062" w:rsidRDefault="0019766B" w:rsidP="006F30D7">
            <w:pPr>
              <w:pStyle w:val="ConsPlusNormal1"/>
              <w:snapToGri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Для </w:t>
            </w:r>
            <w:r w:rsidRPr="006F30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объектов, строительство, реконструкцию которых предполагается осуществлять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F30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землях особо охраняемых природных территорий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B76062" w:rsidRDefault="0019766B" w:rsidP="00B76062">
            <w:pPr>
              <w:widowControl w:val="0"/>
              <w:autoSpaceDE w:val="0"/>
              <w:snapToGrid w:val="0"/>
              <w:spacing w:after="0" w:line="240" w:lineRule="auto"/>
              <w:ind w:right="-56" w:firstLine="3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9766B" w:rsidRPr="00B76062" w:rsidRDefault="0019766B" w:rsidP="00B760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19766B" w:rsidRPr="00B76062" w:rsidRDefault="0019766B" w:rsidP="00B760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19766B" w:rsidRPr="00B85F44" w:rsidTr="00EB2CE5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19766B" w:rsidRDefault="0019766B" w:rsidP="00F446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7.</w:t>
            </w:r>
          </w:p>
        </w:tc>
        <w:tc>
          <w:tcPr>
            <w:tcW w:w="1560" w:type="dxa"/>
            <w:shd w:val="clear" w:color="auto" w:fill="auto"/>
          </w:tcPr>
          <w:p w:rsidR="0019766B" w:rsidRPr="00B76062" w:rsidRDefault="0019766B" w:rsidP="00B76062">
            <w:pPr>
              <w:pStyle w:val="ConsPlusNormal1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60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Согласие всех </w:t>
            </w:r>
            <w:r w:rsidRPr="00B760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правообладателей объекта капитального строительства</w:t>
            </w:r>
          </w:p>
        </w:tc>
        <w:tc>
          <w:tcPr>
            <w:tcW w:w="2199" w:type="dxa"/>
            <w:shd w:val="clear" w:color="auto" w:fill="auto"/>
          </w:tcPr>
          <w:p w:rsidR="0019766B" w:rsidRPr="00B76062" w:rsidRDefault="0019766B" w:rsidP="00B7606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76062">
              <w:rPr>
                <w:rFonts w:ascii="Times New Roman" w:hAnsi="Times New Roman"/>
                <w:sz w:val="18"/>
                <w:szCs w:val="18"/>
              </w:rPr>
              <w:lastRenderedPageBreak/>
              <w:t>с</w:t>
            </w:r>
            <w:r w:rsidRPr="00B76062">
              <w:rPr>
                <w:rFonts w:ascii="Times New Roman" w:eastAsia="Arial" w:hAnsi="Times New Roman"/>
                <w:color w:val="000000"/>
                <w:sz w:val="18"/>
                <w:szCs w:val="18"/>
              </w:rPr>
              <w:t xml:space="preserve">огласие всех </w:t>
            </w:r>
            <w:r w:rsidRPr="00B76062">
              <w:rPr>
                <w:rFonts w:ascii="Times New Roman" w:eastAsia="Arial" w:hAnsi="Times New Roman"/>
                <w:color w:val="000000"/>
                <w:sz w:val="18"/>
                <w:szCs w:val="18"/>
              </w:rPr>
              <w:lastRenderedPageBreak/>
              <w:t>правообладателей объекта капитального строительства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1 (оригинал или копия,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заверенная в установленном порядке) </w:t>
            </w:r>
          </w:p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9766B" w:rsidRPr="008902CA" w:rsidRDefault="0019766B" w:rsidP="006F30D7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19766B" w:rsidRPr="00B76062" w:rsidRDefault="0019766B" w:rsidP="006F30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  <w:r w:rsidRPr="00B7606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hideMark/>
          </w:tcPr>
          <w:p w:rsidR="0019766B" w:rsidRPr="00B76062" w:rsidRDefault="0019766B" w:rsidP="00B76062">
            <w:pPr>
              <w:pStyle w:val="ConsPlusNormal1"/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60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в случае </w:t>
            </w:r>
            <w:r w:rsidRPr="00B760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реконструкции  объекта капитального строительства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B76062" w:rsidRDefault="0019766B" w:rsidP="00B76062">
            <w:pPr>
              <w:spacing w:after="0" w:line="240" w:lineRule="auto"/>
              <w:ind w:left="-78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9766B" w:rsidRPr="00B76062" w:rsidRDefault="0019766B" w:rsidP="00B760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19766B" w:rsidRPr="00B76062" w:rsidRDefault="0019766B" w:rsidP="00B760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19766B" w:rsidRPr="00B85F44" w:rsidTr="00EB2CE5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19766B" w:rsidRDefault="0019766B" w:rsidP="00116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8.</w:t>
            </w:r>
          </w:p>
        </w:tc>
        <w:tc>
          <w:tcPr>
            <w:tcW w:w="1560" w:type="dxa"/>
            <w:shd w:val="clear" w:color="auto" w:fill="auto"/>
          </w:tcPr>
          <w:p w:rsidR="0019766B" w:rsidRPr="00B76062" w:rsidRDefault="0019766B" w:rsidP="00B76062">
            <w:pPr>
              <w:pStyle w:val="ConsPlusNormal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60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Решение общего собрания собственников помещений в многоквартирном доме</w:t>
            </w:r>
          </w:p>
        </w:tc>
        <w:tc>
          <w:tcPr>
            <w:tcW w:w="2199" w:type="dxa"/>
            <w:shd w:val="clear" w:color="auto" w:fill="auto"/>
          </w:tcPr>
          <w:p w:rsidR="0019766B" w:rsidRPr="00B76062" w:rsidRDefault="0019766B" w:rsidP="00B7606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76062">
              <w:rPr>
                <w:rFonts w:ascii="Times New Roman" w:eastAsia="Arial" w:hAnsi="Times New Roman"/>
                <w:sz w:val="18"/>
                <w:szCs w:val="18"/>
              </w:rPr>
              <w:t>решение общего собрания собственников помещений в многоквартирном доме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9766B" w:rsidRPr="008902CA" w:rsidRDefault="0019766B" w:rsidP="006F30D7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19766B" w:rsidRPr="00B76062" w:rsidRDefault="0019766B" w:rsidP="006F30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  <w:r w:rsidRPr="00B7606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hideMark/>
          </w:tcPr>
          <w:p w:rsidR="0019766B" w:rsidRPr="00B76062" w:rsidRDefault="0019766B" w:rsidP="00B76062">
            <w:pPr>
              <w:pStyle w:val="ConsPlusNormal1"/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60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случае реконструкции многоквартирного дома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B76062" w:rsidRDefault="0019766B" w:rsidP="00B76062">
            <w:pPr>
              <w:spacing w:after="0" w:line="240" w:lineRule="auto"/>
              <w:ind w:left="-78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9766B" w:rsidRPr="00B76062" w:rsidRDefault="0019766B" w:rsidP="00B760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19766B" w:rsidRPr="00B76062" w:rsidRDefault="0019766B" w:rsidP="00B760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19766B" w:rsidRPr="00B85F44" w:rsidTr="00EB2CE5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19766B" w:rsidRDefault="0019766B" w:rsidP="00116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9.</w:t>
            </w:r>
          </w:p>
        </w:tc>
        <w:tc>
          <w:tcPr>
            <w:tcW w:w="1560" w:type="dxa"/>
            <w:shd w:val="clear" w:color="auto" w:fill="auto"/>
          </w:tcPr>
          <w:p w:rsidR="0019766B" w:rsidRPr="00B76062" w:rsidRDefault="0019766B" w:rsidP="00B76062">
            <w:pPr>
              <w:pStyle w:val="ConsPlusNormal1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60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Согласие всех собственников помещений в многоквартирном доме</w:t>
            </w:r>
          </w:p>
        </w:tc>
        <w:tc>
          <w:tcPr>
            <w:tcW w:w="2199" w:type="dxa"/>
            <w:shd w:val="clear" w:color="auto" w:fill="auto"/>
          </w:tcPr>
          <w:p w:rsidR="0019766B" w:rsidRPr="00B76062" w:rsidRDefault="0019766B" w:rsidP="00B76062">
            <w:pPr>
              <w:pStyle w:val="ConsPlusNormal1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60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согласие всех собственников помещений в многоквартирном доме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9766B" w:rsidRPr="008902CA" w:rsidRDefault="0019766B" w:rsidP="006F30D7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19766B" w:rsidRPr="00B76062" w:rsidRDefault="0019766B" w:rsidP="006F30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  <w:r w:rsidRPr="00B7606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hideMark/>
          </w:tcPr>
          <w:p w:rsidR="0019766B" w:rsidRPr="00B76062" w:rsidRDefault="0019766B" w:rsidP="00B76062">
            <w:pPr>
              <w:pStyle w:val="ConsPlusNormal1"/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60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случае если в результате  </w:t>
            </w:r>
            <w:r w:rsidRPr="00B76062">
              <w:rPr>
                <w:rFonts w:ascii="Times New Roman" w:hAnsi="Times New Roman" w:cs="Times New Roman"/>
                <w:sz w:val="18"/>
                <w:szCs w:val="18"/>
              </w:rPr>
              <w:t xml:space="preserve"> реконструкции произойдет </w:t>
            </w:r>
            <w:r w:rsidRPr="00B760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уменьшение размера общего имущества в многоквартирном доме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B76062" w:rsidRDefault="0019766B" w:rsidP="00B76062">
            <w:pPr>
              <w:spacing w:after="0" w:line="240" w:lineRule="auto"/>
              <w:ind w:left="-78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9766B" w:rsidRPr="00B76062" w:rsidRDefault="0019766B" w:rsidP="00B760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19766B" w:rsidRPr="00B76062" w:rsidRDefault="0019766B" w:rsidP="00B760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19766B" w:rsidRPr="00B85F44" w:rsidTr="00EB2CE5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19766B" w:rsidRDefault="0019766B" w:rsidP="00116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10.</w:t>
            </w:r>
          </w:p>
        </w:tc>
        <w:tc>
          <w:tcPr>
            <w:tcW w:w="1560" w:type="dxa"/>
            <w:shd w:val="clear" w:color="auto" w:fill="auto"/>
          </w:tcPr>
          <w:p w:rsidR="0019766B" w:rsidRPr="00B76062" w:rsidRDefault="0019766B" w:rsidP="00B76062">
            <w:pPr>
              <w:pStyle w:val="ConsPlusNormal1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76062">
              <w:rPr>
                <w:rFonts w:ascii="Times New Roman" w:hAnsi="Times New Roman" w:cs="Times New Roman"/>
                <w:sz w:val="18"/>
                <w:szCs w:val="18"/>
              </w:rPr>
              <w:t>Свидетельство об аккредитации юридического лица, выдавшего положительное заключение негосударственной экспертизы проектной документации</w:t>
            </w:r>
          </w:p>
        </w:tc>
        <w:tc>
          <w:tcPr>
            <w:tcW w:w="2199" w:type="dxa"/>
            <w:shd w:val="clear" w:color="auto" w:fill="auto"/>
          </w:tcPr>
          <w:p w:rsidR="0019766B" w:rsidRPr="00B76062" w:rsidRDefault="0019766B" w:rsidP="00B76062">
            <w:pPr>
              <w:pStyle w:val="ConsPlusNormal1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606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свидетельство об аккредитации юридического лица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9766B" w:rsidRPr="008902CA" w:rsidRDefault="0019766B" w:rsidP="006F30D7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19766B" w:rsidRPr="00B76062" w:rsidRDefault="0019766B" w:rsidP="006F30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  <w:r w:rsidRPr="00B7606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hideMark/>
          </w:tcPr>
          <w:p w:rsidR="0019766B" w:rsidRPr="00B76062" w:rsidRDefault="0019766B" w:rsidP="00B76062">
            <w:pPr>
              <w:pStyle w:val="ConsPlusNormal1"/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60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случае если представлено заключение негосударственной экспертизы проектной документации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B76062" w:rsidRDefault="0019766B" w:rsidP="00B76062">
            <w:pPr>
              <w:spacing w:after="0" w:line="240" w:lineRule="auto"/>
              <w:ind w:left="-78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9766B" w:rsidRPr="00B76062" w:rsidRDefault="0019766B" w:rsidP="00B760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19766B" w:rsidRPr="00B76062" w:rsidRDefault="0019766B" w:rsidP="00B760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19766B" w:rsidRPr="00B85F44" w:rsidTr="00ED1977">
        <w:trPr>
          <w:trHeight w:val="20"/>
        </w:trPr>
        <w:tc>
          <w:tcPr>
            <w:tcW w:w="14757" w:type="dxa"/>
            <w:gridSpan w:val="8"/>
            <w:shd w:val="clear" w:color="auto" w:fill="auto"/>
            <w:hideMark/>
          </w:tcPr>
          <w:p w:rsidR="0019766B" w:rsidRDefault="00771745" w:rsidP="00ED1977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02E47">
              <w:rPr>
                <w:rFonts w:ascii="Times New Roman" w:hAnsi="Times New Roman"/>
                <w:sz w:val="20"/>
                <w:szCs w:val="20"/>
              </w:rPr>
              <w:t>Выдача разрешения на строительство, реконструкцию, капитальный ремонт объектов капитального строительства</w:t>
            </w:r>
          </w:p>
        </w:tc>
      </w:tr>
      <w:tr w:rsidR="00EB2CE5" w:rsidRPr="00B85F44" w:rsidTr="00EB2CE5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EB2CE5" w:rsidRPr="00B85F44" w:rsidRDefault="00EB2CE5" w:rsidP="00116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560" w:type="dxa"/>
            <w:shd w:val="clear" w:color="auto" w:fill="auto"/>
          </w:tcPr>
          <w:p w:rsidR="00EB2CE5" w:rsidRPr="00B85F44" w:rsidRDefault="00EB2CE5" w:rsidP="0011681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Заявление</w:t>
            </w:r>
          </w:p>
        </w:tc>
        <w:tc>
          <w:tcPr>
            <w:tcW w:w="2199" w:type="dxa"/>
            <w:shd w:val="clear" w:color="auto" w:fill="auto"/>
          </w:tcPr>
          <w:p w:rsidR="00EB2CE5" w:rsidRPr="00B85F44" w:rsidRDefault="00EB2CE5" w:rsidP="00770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Заявление о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выдаче 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C28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разрешения на строительство для объектов индивидуального жилищного строительства</w:t>
            </w:r>
          </w:p>
        </w:tc>
        <w:tc>
          <w:tcPr>
            <w:tcW w:w="2478" w:type="dxa"/>
            <w:shd w:val="clear" w:color="auto" w:fill="auto"/>
            <w:hideMark/>
          </w:tcPr>
          <w:p w:rsidR="00EB2CE5" w:rsidRPr="00B85F44" w:rsidRDefault="00EB2CE5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 (один) экземпляр, оригинал</w:t>
            </w:r>
          </w:p>
          <w:p w:rsidR="00EB2CE5" w:rsidRPr="00B85F44" w:rsidRDefault="00EB2CE5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  <w:p w:rsidR="00EB2CE5" w:rsidRPr="00B85F44" w:rsidRDefault="00EB2CE5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Действия:</w:t>
            </w:r>
          </w:p>
          <w:p w:rsidR="00EB2CE5" w:rsidRPr="00B85F44" w:rsidRDefault="00EB2CE5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EB2CE5" w:rsidRPr="00B85F44" w:rsidRDefault="00EB2CE5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EB2CE5" w:rsidRPr="00B85F44" w:rsidRDefault="00EB2CE5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:rsidR="00EB2CE5" w:rsidRPr="00B85F44" w:rsidRDefault="00EB2CE5" w:rsidP="00116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Должно содержать подпись заявителя, оттиск печати (для юридических лиц, для индивидуальных предпринимателей - при наличии печати).</w:t>
            </w:r>
          </w:p>
          <w:p w:rsidR="00EB2CE5" w:rsidRPr="00B85F44" w:rsidRDefault="00EB2CE5" w:rsidP="00116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Текст заявления должен быть написан разборчиво, наименование юридического </w:t>
            </w:r>
            <w:r w:rsidRPr="00B85F44">
              <w:rPr>
                <w:rFonts w:ascii="Times New Roman" w:hAnsi="Times New Roman"/>
                <w:sz w:val="18"/>
                <w:szCs w:val="18"/>
              </w:rPr>
              <w:lastRenderedPageBreak/>
              <w:t>лица - без сокращения, с указанием его места нахождения. Фамилия, имя, отчество физического лица (последнее - при наличии), адреса его места жительства, должны быть написаны полностью, обязательно указание контактных телефонов заявителя.</w:t>
            </w:r>
          </w:p>
        </w:tc>
        <w:tc>
          <w:tcPr>
            <w:tcW w:w="1559" w:type="dxa"/>
            <w:shd w:val="clear" w:color="auto" w:fill="auto"/>
            <w:hideMark/>
          </w:tcPr>
          <w:p w:rsidR="00EB2CE5" w:rsidRPr="00EB2CE5" w:rsidRDefault="00EB2CE5" w:rsidP="0062534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Приложение № 2</w:t>
            </w:r>
          </w:p>
        </w:tc>
        <w:tc>
          <w:tcPr>
            <w:tcW w:w="1984" w:type="dxa"/>
            <w:shd w:val="clear" w:color="auto" w:fill="auto"/>
            <w:hideMark/>
          </w:tcPr>
          <w:p w:rsidR="00EB2CE5" w:rsidRPr="00EB2CE5" w:rsidRDefault="00EB2CE5" w:rsidP="0062534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Приложение № 2</w:t>
            </w:r>
          </w:p>
        </w:tc>
      </w:tr>
      <w:tr w:rsidR="0019766B" w:rsidRPr="00B85F44" w:rsidTr="00EB2CE5">
        <w:trPr>
          <w:trHeight w:val="132"/>
        </w:trPr>
        <w:tc>
          <w:tcPr>
            <w:tcW w:w="582" w:type="dxa"/>
            <w:vMerge w:val="restart"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2.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19766B" w:rsidRPr="00B85F44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</w:t>
            </w:r>
            <w:r w:rsidRPr="00C677B3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окумент, уд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остоверяющий личность заявителя</w:t>
            </w:r>
          </w:p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гражданина Российской Федерации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 оригинал</w:t>
            </w:r>
          </w:p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9766B" w:rsidRPr="00F67DFC" w:rsidRDefault="0019766B" w:rsidP="0019766B">
            <w:pPr>
              <w:pStyle w:val="a3"/>
              <w:numPr>
                <w:ilvl w:val="0"/>
                <w:numId w:val="46"/>
              </w:numPr>
              <w:tabs>
                <w:tab w:val="left" w:pos="244"/>
              </w:tabs>
              <w:spacing w:after="0"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Установление личности заявителя</w:t>
            </w:r>
          </w:p>
        </w:tc>
        <w:tc>
          <w:tcPr>
            <w:tcW w:w="1701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один из указанных документов 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ФИО, пол, дата и место рождения гражданина, сведения о регистрации гражданина по месту жительства и снятии его с регистрационного учёта;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19766B" w:rsidRPr="0047354D" w:rsidRDefault="0019766B" w:rsidP="00602E47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19766B" w:rsidRPr="0047354D" w:rsidRDefault="0019766B" w:rsidP="00602E47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Паспорт гражданина действует: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19766B" w:rsidRPr="0047354D" w:rsidRDefault="0019766B" w:rsidP="00602E47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Бланка паспорта гражданина Российской Федерации оформляется на едином бланке для всей РФ на русском 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-</w:t>
            </w:r>
          </w:p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для утративших паспорт граждан, а также для граждан, в отношении которых до выдачи паспорта проводится дополнительная проверка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 ) является документом ограниченного срока действия и должно содержать следующие сведения о гражданах: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б) дата рождения;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д) образование;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е) место работы;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602E47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сведения о личности гражданина: фамилия, имя, отчество, пол,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дата рождения и место рождения.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602E47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 паспорте моряка указываются следующие сведения о владельце паспорта:гражданство;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других исправлений.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602E47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ж) наименование территориального органа Федеральной миграционной службы, выдавшего удостоверение;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з) номер личного дела лица, признанного беженцем;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н) сведения о семейном положении владельца удостоверения.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602E47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миграции. Документ не должен содержать подчисток, приписок, зачеркнутых слов и других исправлений. повреждений, наличие которых не позволяет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однозначно истолковать их содержание. 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иностранного гражданина и действительных документов, удостоверяющих его личность и признаваемых Российской Федерацией в этом качестве;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602E47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Бланк вида на жительство , выдаваемого иностранному гражданину (далее именуется - бланк) размером 125 x 88 мм содержит 16 страниц (без обложки), прошитых нитью по линии сгиба.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Обложка бланка, синего цвета, изготавливается из износостойкого материала. а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Страницы 9 - 12 предназначены для размещения служебной отметки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19766B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Подпись, фамилия должностного лица.".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19766B" w:rsidRPr="00CD024F" w:rsidRDefault="0019766B" w:rsidP="00116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3.</w:t>
            </w:r>
          </w:p>
        </w:tc>
        <w:tc>
          <w:tcPr>
            <w:tcW w:w="1560" w:type="dxa"/>
            <w:shd w:val="clear" w:color="auto" w:fill="auto"/>
          </w:tcPr>
          <w:p w:rsidR="0019766B" w:rsidRPr="00CD024F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D652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Правоустанавливающие документы на земельный участок</w:t>
            </w:r>
          </w:p>
        </w:tc>
        <w:tc>
          <w:tcPr>
            <w:tcW w:w="2199" w:type="dxa"/>
            <w:shd w:val="clear" w:color="auto" w:fill="auto"/>
          </w:tcPr>
          <w:p w:rsidR="0019766B" w:rsidRPr="007B7BA4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Правоустанавливающие документы на объект капитального строительства или земельный участок, 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9766B" w:rsidRPr="008902CA" w:rsidRDefault="0019766B" w:rsidP="00602E47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Сведения отсутствуют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в Едином государственном реестре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D635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оригинал  документа или нотариально заверенная копия документа, подтверждающего права заявителя на объект или объекты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адресации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19766B" w:rsidRPr="00CD024F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19766B" w:rsidRPr="007B7BA4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19766B" w:rsidRDefault="0019766B" w:rsidP="00116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1560" w:type="dxa"/>
            <w:shd w:val="clear" w:color="auto" w:fill="auto"/>
          </w:tcPr>
          <w:p w:rsidR="0019766B" w:rsidRPr="00770D8A" w:rsidRDefault="0019766B" w:rsidP="000B34F9">
            <w:pPr>
              <w:pStyle w:val="ConsPlusNormal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0D8A">
              <w:rPr>
                <w:rFonts w:ascii="Times New Roman" w:hAnsi="Times New Roman" w:cs="Times New Roman"/>
                <w:sz w:val="18"/>
                <w:szCs w:val="18"/>
              </w:rPr>
              <w:t xml:space="preserve">Схема планировочной организации земельного участка </w:t>
            </w:r>
          </w:p>
        </w:tc>
        <w:tc>
          <w:tcPr>
            <w:tcW w:w="2199" w:type="dxa"/>
            <w:shd w:val="clear" w:color="auto" w:fill="auto"/>
          </w:tcPr>
          <w:p w:rsidR="0019766B" w:rsidRPr="00770D8A" w:rsidRDefault="0019766B" w:rsidP="00770D8A">
            <w:pPr>
              <w:pStyle w:val="ConsPlusNormal1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0D8A">
              <w:rPr>
                <w:rFonts w:ascii="Times New Roman" w:hAnsi="Times New Roman" w:cs="Times New Roman"/>
                <w:sz w:val="18"/>
                <w:szCs w:val="18"/>
              </w:rPr>
              <w:t xml:space="preserve">схема планировочной организации земельного участка 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19766B" w:rsidRPr="008902CA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9766B" w:rsidRPr="008902CA" w:rsidRDefault="0019766B" w:rsidP="000B34F9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19766B" w:rsidRDefault="0019766B" w:rsidP="000B3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Default="0019766B" w:rsidP="00770D8A">
            <w:pPr>
              <w:widowControl w:val="0"/>
              <w:autoSpaceDE w:val="0"/>
              <w:spacing w:after="0" w:line="240" w:lineRule="auto"/>
              <w:ind w:right="-56" w:firstLine="32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указывается обозначение</w:t>
            </w:r>
            <w:r w:rsidRPr="00770D8A">
              <w:rPr>
                <w:rFonts w:ascii="Times New Roman" w:hAnsi="Times New Roman"/>
                <w:sz w:val="18"/>
                <w:szCs w:val="18"/>
              </w:rPr>
              <w:t xml:space="preserve"> места размещения объекта индивидуального жилищного строительства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19766B" w:rsidRDefault="0019766B" w:rsidP="00770D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19766B" w:rsidRDefault="0019766B" w:rsidP="00770D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19766B" w:rsidRPr="00B85F44" w:rsidTr="00ED1977">
        <w:trPr>
          <w:trHeight w:val="20"/>
        </w:trPr>
        <w:tc>
          <w:tcPr>
            <w:tcW w:w="14757" w:type="dxa"/>
            <w:gridSpan w:val="8"/>
            <w:shd w:val="clear" w:color="auto" w:fill="auto"/>
            <w:hideMark/>
          </w:tcPr>
          <w:p w:rsidR="0019766B" w:rsidRDefault="0019766B" w:rsidP="00ED197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C28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3.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</w:t>
            </w:r>
            <w:r w:rsidRPr="00CC28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несение изменений в разрешение на строительство</w:t>
            </w:r>
          </w:p>
        </w:tc>
      </w:tr>
      <w:tr w:rsidR="00EB2CE5" w:rsidRPr="00B85F44" w:rsidTr="00EB2CE5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EB2CE5" w:rsidRPr="00B85F44" w:rsidRDefault="00EB2CE5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560" w:type="dxa"/>
            <w:shd w:val="clear" w:color="auto" w:fill="auto"/>
          </w:tcPr>
          <w:p w:rsidR="00EB2CE5" w:rsidRPr="00B85F44" w:rsidRDefault="00EB2CE5" w:rsidP="00770D8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Уведомление</w:t>
            </w:r>
          </w:p>
        </w:tc>
        <w:tc>
          <w:tcPr>
            <w:tcW w:w="2199" w:type="dxa"/>
            <w:shd w:val="clear" w:color="auto" w:fill="auto"/>
          </w:tcPr>
          <w:p w:rsidR="00EB2CE5" w:rsidRPr="00B85F44" w:rsidRDefault="00EB2CE5" w:rsidP="00675EE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Уведомление </w:t>
            </w:r>
            <w:r w:rsidRPr="00675E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 переходе прав на земельные участки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/</w:t>
            </w:r>
            <w:r w:rsidRPr="00675E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права пользования недрами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/</w:t>
            </w:r>
            <w:r w:rsidRPr="00675E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об образовании земельного </w:t>
            </w:r>
            <w:r w:rsidRPr="00675E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участка</w:t>
            </w:r>
          </w:p>
        </w:tc>
        <w:tc>
          <w:tcPr>
            <w:tcW w:w="2478" w:type="dxa"/>
            <w:shd w:val="clear" w:color="auto" w:fill="auto"/>
            <w:hideMark/>
          </w:tcPr>
          <w:p w:rsidR="00EB2CE5" w:rsidRPr="00B85F44" w:rsidRDefault="00EB2CE5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1 (один) экземпляр, оригинал</w:t>
            </w:r>
          </w:p>
          <w:p w:rsidR="00EB2CE5" w:rsidRPr="00B85F44" w:rsidRDefault="00EB2CE5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  <w:p w:rsidR="00EB2CE5" w:rsidRPr="00B85F44" w:rsidRDefault="00EB2CE5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Действия:</w:t>
            </w:r>
          </w:p>
          <w:p w:rsidR="00EB2CE5" w:rsidRPr="00B85F44" w:rsidRDefault="00EB2CE5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EB2CE5" w:rsidRPr="00B85F44" w:rsidRDefault="00EB2CE5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EB2CE5" w:rsidRPr="00B85F44" w:rsidRDefault="00EB2CE5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:rsidR="00EB2CE5" w:rsidRDefault="00EB2CE5" w:rsidP="00770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Должно содержать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EB2CE5" w:rsidRPr="00B85F44" w:rsidRDefault="00EB2CE5" w:rsidP="00770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подпись заявителя, оттиск печати (для юридических лиц, для индивидуальных предпринимателей - при </w:t>
            </w:r>
            <w:r w:rsidRPr="00B85F44">
              <w:rPr>
                <w:rFonts w:ascii="Times New Roman" w:hAnsi="Times New Roman"/>
                <w:sz w:val="18"/>
                <w:szCs w:val="18"/>
              </w:rPr>
              <w:lastRenderedPageBreak/>
              <w:t>наличии печати).</w:t>
            </w:r>
          </w:p>
          <w:p w:rsidR="00EB2CE5" w:rsidRDefault="00EB2CE5" w:rsidP="00770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Текст заявления должен быть написан разборчиво, наименование юридического лица - без сокращения, с указанием его места нахождения. Фамилия, имя, отчество физического лица (последнее - при наличии), адреса его места жительства, должны быть написаны полностью, обязательно указание контактных телефонов заявителя.</w:t>
            </w:r>
          </w:p>
          <w:p w:rsidR="00EB2CE5" w:rsidRPr="00675EE4" w:rsidRDefault="00EB2CE5" w:rsidP="00675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2) </w:t>
            </w:r>
            <w:r w:rsidRPr="00675EE4">
              <w:rPr>
                <w:rFonts w:ascii="Times New Roman" w:hAnsi="Times New Roman"/>
                <w:sz w:val="18"/>
                <w:szCs w:val="18"/>
              </w:rPr>
              <w:t>реквизит</w:t>
            </w:r>
            <w:r>
              <w:rPr>
                <w:rFonts w:ascii="Times New Roman" w:hAnsi="Times New Roman"/>
                <w:sz w:val="18"/>
                <w:szCs w:val="18"/>
              </w:rPr>
              <w:t>ы</w:t>
            </w:r>
            <w:r w:rsidRPr="00675EE4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EB2CE5" w:rsidRPr="00675EE4" w:rsidRDefault="00EB2CE5" w:rsidP="00675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5EE4">
              <w:rPr>
                <w:rFonts w:ascii="Times New Roman" w:hAnsi="Times New Roman"/>
                <w:sz w:val="18"/>
                <w:szCs w:val="18"/>
              </w:rPr>
              <w:t>правоустанавливающих документов на такие земельные участки в случае, указанном в части 21.5 статьи 51 Градостроительного кодекса Российской Федерации;</w:t>
            </w:r>
          </w:p>
          <w:p w:rsidR="00EB2CE5" w:rsidRPr="00675EE4" w:rsidRDefault="00EB2CE5" w:rsidP="00675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5EE4">
              <w:rPr>
                <w:rFonts w:ascii="Times New Roman" w:hAnsi="Times New Roman"/>
                <w:sz w:val="18"/>
                <w:szCs w:val="18"/>
              </w:rPr>
              <w:t>решения об образовании земельных участков в случаях, предусмотренных частями 21.6 и 21.7 статьи 51 Градостроительного кодекса Российской Федерации,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      </w:r>
          </w:p>
          <w:p w:rsidR="00EB2CE5" w:rsidRPr="00675EE4" w:rsidRDefault="00EB2CE5" w:rsidP="00675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5EE4">
              <w:rPr>
                <w:rFonts w:ascii="Times New Roman" w:hAnsi="Times New Roman"/>
                <w:sz w:val="18"/>
                <w:szCs w:val="18"/>
              </w:rPr>
              <w:t xml:space="preserve">градостроительного плана земельного участка, на котором планируется осуществить строительство, реконструкцию объекта капитального строительства в случае, предусмотренном частью 21.7 статьи 51 Градостроительного </w:t>
            </w:r>
            <w:r w:rsidRPr="00675EE4">
              <w:rPr>
                <w:rFonts w:ascii="Times New Roman" w:hAnsi="Times New Roman"/>
                <w:sz w:val="18"/>
                <w:szCs w:val="18"/>
              </w:rPr>
              <w:lastRenderedPageBreak/>
              <w:t>кодекса Российской Федерации;</w:t>
            </w:r>
          </w:p>
          <w:p w:rsidR="00EB2CE5" w:rsidRPr="00B85F44" w:rsidRDefault="00EB2CE5" w:rsidP="00675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5EE4">
              <w:rPr>
                <w:rFonts w:ascii="Times New Roman" w:hAnsi="Times New Roman"/>
                <w:sz w:val="18"/>
                <w:szCs w:val="18"/>
              </w:rPr>
              <w:t>решения о предоставлении права пользования недрами и решения о переоформлении лицензии на право пользования недрами в случае, предусмотренном частью 21.9 статьи 51 Градостроительного кодекса Российской Федерации;</w:t>
            </w:r>
          </w:p>
        </w:tc>
        <w:tc>
          <w:tcPr>
            <w:tcW w:w="1559" w:type="dxa"/>
            <w:shd w:val="clear" w:color="auto" w:fill="auto"/>
            <w:hideMark/>
          </w:tcPr>
          <w:p w:rsidR="00EB2CE5" w:rsidRPr="00EB2CE5" w:rsidRDefault="00EB2CE5" w:rsidP="0062534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Пр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иложение № 4</w:t>
            </w:r>
          </w:p>
        </w:tc>
        <w:tc>
          <w:tcPr>
            <w:tcW w:w="1984" w:type="dxa"/>
            <w:shd w:val="clear" w:color="auto" w:fill="auto"/>
            <w:hideMark/>
          </w:tcPr>
          <w:p w:rsidR="00EB2CE5" w:rsidRPr="00EB2CE5" w:rsidRDefault="00EB2CE5" w:rsidP="0062534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19766B" w:rsidRPr="00B85F44" w:rsidTr="00EB2CE5">
        <w:trPr>
          <w:trHeight w:val="132"/>
        </w:trPr>
        <w:tc>
          <w:tcPr>
            <w:tcW w:w="582" w:type="dxa"/>
            <w:vMerge w:val="restart"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2.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19766B" w:rsidRPr="00B85F44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</w:t>
            </w:r>
            <w:r w:rsidRPr="00C677B3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окумент, уд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остоверяющий личность заявителя</w:t>
            </w:r>
          </w:p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гражданина Российской Федерации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 оригинал</w:t>
            </w:r>
          </w:p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9766B" w:rsidRPr="00F67DFC" w:rsidRDefault="0019766B" w:rsidP="0019766B">
            <w:pPr>
              <w:pStyle w:val="a3"/>
              <w:numPr>
                <w:ilvl w:val="0"/>
                <w:numId w:val="46"/>
              </w:numPr>
              <w:tabs>
                <w:tab w:val="left" w:pos="244"/>
              </w:tabs>
              <w:spacing w:after="0"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Установление личности заявителя</w:t>
            </w:r>
          </w:p>
        </w:tc>
        <w:tc>
          <w:tcPr>
            <w:tcW w:w="1701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один из указанных документов 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ФИО, пол, дата и место рождения гражданина, сведения о регистрации гражданина по месту жительства и снятии его с регистрационного учёта;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19766B" w:rsidRPr="0047354D" w:rsidRDefault="0019766B" w:rsidP="00602E47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подобные сведения, отметки или записи, является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недействительным.</w:t>
            </w:r>
          </w:p>
          <w:p w:rsidR="0019766B" w:rsidRPr="0047354D" w:rsidRDefault="0019766B" w:rsidP="00602E47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19766B" w:rsidRPr="0047354D" w:rsidRDefault="0019766B" w:rsidP="00602E47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Бланка паспорта гражданина Российской Федерации оформляется на едином бланке для всей РФ на русском 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для утративших паспорт граждан, а также для граждан, в отношении которых до выдачи паспорта проводится дополнительная проверка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 ) является документом ограниченного срока действия и должно содержать следующие сведения о гражданах: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б) дата рождения;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д) образование;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е) место работы;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602E47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сведения о личности гражданина: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фамилия, имя, отчество, пол, дата рождения и место рождения.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602E47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 паспорте моряка указываются следующие сведения о владельце паспорта:гражданство;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приписок, зачеркнутых слов и других исправлений.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602E47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ж) наименование территориального органа Федеральной миграционной службы, выдавшего удостоверение;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з) номер личного дела лица, признанного беженцем;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м) наименование территориального органа Федеральной миграционной службы, продлившего срок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602E47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миграции. Документ не должен содержать подчисток, приписок, зачеркнутых слов и других исправлений. повреждений,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наличие которых не позволяет однозначно истолковать их содержание. 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иностранного гражданина и действительных документов, удостоверяющих его личность и признаваемых Российской Федерацией в этом качестве;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602E47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Бланк вида на жительство , выдаваемого иностранному гражданину (далее именуется - бланк) размером 125 x 88 мм содержит 16 страниц (без обложки), прошитых нитью по линии сгиба.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Обложка бланка, синего цвета, изготавливается из износостойкого материала. а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страции по месту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жительства.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19766B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Подпись, фамилия должностного лица.".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19766B" w:rsidRPr="00CD024F" w:rsidRDefault="0019766B" w:rsidP="00675E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3.</w:t>
            </w:r>
          </w:p>
        </w:tc>
        <w:tc>
          <w:tcPr>
            <w:tcW w:w="1560" w:type="dxa"/>
            <w:shd w:val="clear" w:color="auto" w:fill="auto"/>
          </w:tcPr>
          <w:p w:rsidR="0019766B" w:rsidRPr="00CD024F" w:rsidRDefault="0019766B" w:rsidP="00675EE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D652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Правоустанавливающие документы на земельный участок</w:t>
            </w:r>
          </w:p>
        </w:tc>
        <w:tc>
          <w:tcPr>
            <w:tcW w:w="2199" w:type="dxa"/>
            <w:shd w:val="clear" w:color="auto" w:fill="auto"/>
          </w:tcPr>
          <w:p w:rsidR="0019766B" w:rsidRPr="007B7BA4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Правоустанавливающие документы на объект капитального строительства или земельный участок, 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9766B" w:rsidRPr="008902CA" w:rsidRDefault="0019766B" w:rsidP="00602E47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Сведения отсутствуют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в Едином государственном реестре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D635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оригинал  документа или нотариально заверенная копия документа, подтверждающего права заявителя на объект или объекты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адресации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19766B" w:rsidRPr="00B85F44" w:rsidRDefault="0019766B" w:rsidP="00675EE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19766B" w:rsidRPr="00B85F44" w:rsidRDefault="0019766B" w:rsidP="00675EE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19766B" w:rsidRPr="00B85F44" w:rsidRDefault="0019766B" w:rsidP="00675EE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19766B" w:rsidRPr="00B85F44" w:rsidRDefault="0019766B" w:rsidP="00675EE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D1977">
        <w:trPr>
          <w:trHeight w:val="20"/>
        </w:trPr>
        <w:tc>
          <w:tcPr>
            <w:tcW w:w="14757" w:type="dxa"/>
            <w:gridSpan w:val="8"/>
            <w:shd w:val="clear" w:color="auto" w:fill="auto"/>
            <w:hideMark/>
          </w:tcPr>
          <w:p w:rsidR="0019766B" w:rsidRDefault="0019766B" w:rsidP="00ED197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D197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4.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</w:t>
            </w:r>
            <w:r w:rsidRPr="00ED197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родление срока действия разрешения на строительство.</w:t>
            </w:r>
          </w:p>
        </w:tc>
      </w:tr>
      <w:tr w:rsidR="00EB2CE5" w:rsidRPr="00B85F44" w:rsidTr="00EB2CE5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EB2CE5" w:rsidRPr="00B85F44" w:rsidRDefault="00EB2CE5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560" w:type="dxa"/>
            <w:shd w:val="clear" w:color="auto" w:fill="auto"/>
          </w:tcPr>
          <w:p w:rsidR="00EB2CE5" w:rsidRPr="00B85F44" w:rsidRDefault="00EB2CE5" w:rsidP="00770D8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Заявление</w:t>
            </w:r>
          </w:p>
        </w:tc>
        <w:tc>
          <w:tcPr>
            <w:tcW w:w="2199" w:type="dxa"/>
            <w:shd w:val="clear" w:color="auto" w:fill="auto"/>
          </w:tcPr>
          <w:p w:rsidR="00EB2CE5" w:rsidRPr="00B85F44" w:rsidRDefault="00EB2CE5" w:rsidP="00770D8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Заявление о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</w:t>
            </w:r>
            <w:r w:rsidRPr="00CC28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несени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</w:t>
            </w:r>
            <w:r w:rsidRPr="00CC28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изменений в разрешение на строительство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78" w:type="dxa"/>
            <w:shd w:val="clear" w:color="auto" w:fill="auto"/>
            <w:hideMark/>
          </w:tcPr>
          <w:p w:rsidR="00EB2CE5" w:rsidRPr="00B85F44" w:rsidRDefault="00EB2CE5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 (один) экземпляр, оригинал</w:t>
            </w:r>
          </w:p>
          <w:p w:rsidR="00EB2CE5" w:rsidRPr="00B85F44" w:rsidRDefault="00EB2CE5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  <w:p w:rsidR="00EB2CE5" w:rsidRPr="00B85F44" w:rsidRDefault="00EB2CE5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Действия:</w:t>
            </w:r>
          </w:p>
          <w:p w:rsidR="00EB2CE5" w:rsidRPr="00B85F44" w:rsidRDefault="00EB2CE5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EB2CE5" w:rsidRPr="00B85F44" w:rsidRDefault="00EB2CE5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EB2CE5" w:rsidRPr="00B85F44" w:rsidRDefault="00EB2CE5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:rsidR="00EB2CE5" w:rsidRPr="00B85F44" w:rsidRDefault="00EB2CE5" w:rsidP="00770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Должно содержать подпись заявителя, оттиск печати (для юридических лиц, для индивидуальных предпринимателей - при наличии печати).</w:t>
            </w:r>
          </w:p>
          <w:p w:rsidR="00EB2CE5" w:rsidRPr="00B85F44" w:rsidRDefault="00EB2CE5" w:rsidP="00770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Текст заявления должен быть написан разборчиво, наименование юридического лица - без сокращения, с указанием его места нахождения. Фамилия, имя, </w:t>
            </w:r>
            <w:r w:rsidRPr="00B85F44">
              <w:rPr>
                <w:rFonts w:ascii="Times New Roman" w:hAnsi="Times New Roman"/>
                <w:sz w:val="18"/>
                <w:szCs w:val="18"/>
              </w:rPr>
              <w:lastRenderedPageBreak/>
              <w:t>отчество физического лица (последнее - при наличии), адреса его места жительства, должны быть написаны полностью, обязательно указание контактных телефонов заявителя.</w:t>
            </w:r>
          </w:p>
        </w:tc>
        <w:tc>
          <w:tcPr>
            <w:tcW w:w="1559" w:type="dxa"/>
            <w:shd w:val="clear" w:color="auto" w:fill="auto"/>
            <w:hideMark/>
          </w:tcPr>
          <w:p w:rsidR="00EB2CE5" w:rsidRPr="00EB2CE5" w:rsidRDefault="00EB2CE5" w:rsidP="0062534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Приложение № 2</w:t>
            </w:r>
          </w:p>
        </w:tc>
        <w:tc>
          <w:tcPr>
            <w:tcW w:w="1984" w:type="dxa"/>
            <w:shd w:val="clear" w:color="auto" w:fill="auto"/>
            <w:hideMark/>
          </w:tcPr>
          <w:p w:rsidR="00EB2CE5" w:rsidRPr="00EB2CE5" w:rsidRDefault="00EB2CE5" w:rsidP="0062534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Приложение № 2</w:t>
            </w:r>
          </w:p>
        </w:tc>
      </w:tr>
      <w:tr w:rsidR="0019766B" w:rsidRPr="00B85F44" w:rsidTr="00EB2CE5">
        <w:trPr>
          <w:trHeight w:val="132"/>
        </w:trPr>
        <w:tc>
          <w:tcPr>
            <w:tcW w:w="582" w:type="dxa"/>
            <w:vMerge w:val="restart"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2.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19766B" w:rsidRPr="00B85F44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</w:t>
            </w:r>
            <w:r w:rsidRPr="00C677B3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окумент, уд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остоверяющий личность заявителя</w:t>
            </w:r>
          </w:p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гражданина Российской Федерации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 оригинал</w:t>
            </w:r>
          </w:p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9766B" w:rsidRPr="00F67DFC" w:rsidRDefault="0019766B" w:rsidP="0019766B">
            <w:pPr>
              <w:pStyle w:val="a3"/>
              <w:numPr>
                <w:ilvl w:val="0"/>
                <w:numId w:val="46"/>
              </w:numPr>
              <w:tabs>
                <w:tab w:val="left" w:pos="244"/>
              </w:tabs>
              <w:spacing w:after="0"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Установление личности заявителя</w:t>
            </w:r>
          </w:p>
        </w:tc>
        <w:tc>
          <w:tcPr>
            <w:tcW w:w="1701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один из указанных документов 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ФИО, пол, дата и место рождения гражданина, сведения о регистрации гражданина по месту жительства и снятии его с регистрационного учёта;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19766B" w:rsidRPr="0047354D" w:rsidRDefault="0019766B" w:rsidP="00602E47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19766B" w:rsidRPr="0047354D" w:rsidRDefault="0019766B" w:rsidP="00602E47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от 20 лет — до достижения 45-летнего возраста;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19766B" w:rsidRPr="0047354D" w:rsidRDefault="0019766B" w:rsidP="00602E47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Бланка паспорта гражданина Российской Федерации оформляется на едином бланке для всей РФ на русском 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-</w:t>
            </w:r>
          </w:p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для утративших паспорт граждан, а также для граждан, в отношении которых до выдачи паспорта проводится дополнительная проверка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 ) является документом ограниченного срока действия и должно содержать следующие сведения о гражданах: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б) дата рождения;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д) образование;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е) место работы;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з) основные антропометрические данные;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602E47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В паспорте производятся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602E47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 паспорте моряка указываются следующие сведения о владельце паспорта:гражданство;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исправлений. повреждений, наличие которых не позволяет однозначно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истолковать их содержание.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602E47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ж) наименование территориального органа Федеральной миграционной службы, выдавшего удостоверение;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з) номер личного дела лица, признанного беженцем;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602E47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миграции.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 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Вид на жительство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иностранного гражданина и действительных документов, удостоверяющих его личность и признаваемых Российской Федерацией в этом качестве;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602E47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в </w:t>
            </w: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Бланк вида на жительство 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выдаваемого иностранному гражданину (далее именуется - бланк) размером 125 x 88 мм содержит 16 страниц (без обложки), прошитых нитью по линии сгиба.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Обложка бланка, синего цвета, изготавливается из износостойкого материала. а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 продлении вида на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жительство.</w:t>
            </w:r>
          </w:p>
          <w:p w:rsidR="0019766B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Подпись, фамилия должностного лица.".</w:t>
            </w:r>
          </w:p>
          <w:p w:rsidR="0019766B" w:rsidRPr="0047354D" w:rsidRDefault="0019766B" w:rsidP="00602E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B2CE5">
        <w:trPr>
          <w:trHeight w:val="2693"/>
        </w:trPr>
        <w:tc>
          <w:tcPr>
            <w:tcW w:w="582" w:type="dxa"/>
            <w:vMerge w:val="restart"/>
            <w:shd w:val="clear" w:color="auto" w:fill="auto"/>
            <w:hideMark/>
          </w:tcPr>
          <w:p w:rsidR="0019766B" w:rsidRDefault="0019766B" w:rsidP="00ED19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3.</w:t>
            </w:r>
          </w:p>
        </w:tc>
        <w:tc>
          <w:tcPr>
            <w:tcW w:w="1560" w:type="dxa"/>
            <w:shd w:val="clear" w:color="auto" w:fill="auto"/>
          </w:tcPr>
          <w:p w:rsidR="0019766B" w:rsidRPr="00770D8A" w:rsidRDefault="0019766B" w:rsidP="0019766B">
            <w:pPr>
              <w:pStyle w:val="ConsPlusNormal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70D8A">
              <w:rPr>
                <w:rFonts w:ascii="Times New Roman" w:hAnsi="Times New Roman" w:cs="Times New Roman"/>
                <w:sz w:val="18"/>
                <w:szCs w:val="18"/>
              </w:rPr>
              <w:t xml:space="preserve">Договор поручительства банка за надлежащее исполнение застройщиком обязательств по передаче жилого помещения по договору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участия в долевом строительстве</w:t>
            </w:r>
          </w:p>
        </w:tc>
        <w:tc>
          <w:tcPr>
            <w:tcW w:w="2199" w:type="dxa"/>
            <w:shd w:val="clear" w:color="auto" w:fill="auto"/>
          </w:tcPr>
          <w:p w:rsidR="0019766B" w:rsidRPr="00770D8A" w:rsidRDefault="0019766B" w:rsidP="0019766B">
            <w:pPr>
              <w:pStyle w:val="ConsPlusNormal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770D8A">
              <w:rPr>
                <w:rFonts w:ascii="Times New Roman" w:hAnsi="Times New Roman" w:cs="Times New Roman"/>
                <w:sz w:val="18"/>
                <w:szCs w:val="18"/>
              </w:rPr>
              <w:t xml:space="preserve">оговор поручительства банка за надлежащее исполнение застройщиком обязательств по передаче жилого помещения по договору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участия в долевом строительстве</w:t>
            </w:r>
            <w:r w:rsidRPr="00770D8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478" w:type="dxa"/>
            <w:vMerge w:val="restart"/>
            <w:shd w:val="clear" w:color="auto" w:fill="auto"/>
            <w:hideMark/>
          </w:tcPr>
          <w:p w:rsidR="0019766B" w:rsidRPr="008902CA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19766B" w:rsidRPr="008902CA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9766B" w:rsidRPr="008902CA" w:rsidRDefault="0019766B" w:rsidP="000B34F9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19766B" w:rsidRPr="00770D8A" w:rsidRDefault="0019766B" w:rsidP="000B34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  <w:r w:rsidRPr="00770D8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19766B" w:rsidRPr="00770D8A" w:rsidRDefault="0019766B" w:rsidP="00770D8A">
            <w:pPr>
              <w:pStyle w:val="ConsPlusNormal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0D8A">
              <w:rPr>
                <w:rFonts w:ascii="Times New Roman" w:hAnsi="Times New Roman" w:cs="Times New Roman"/>
                <w:sz w:val="18"/>
                <w:szCs w:val="18"/>
              </w:rPr>
              <w:t xml:space="preserve">в случае если заявление о продлении срока действия разрешения на строительство подается застройщиком, привлекающим на основании договора участия в долевом строительстве, </w:t>
            </w:r>
            <w:r w:rsidRPr="00770D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предусматривающего передачу жилого помещения, денежные средства граждан и юридических лиц для долевого строительства многоквартирного дома и (или) иных объектов недвижимости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19766B" w:rsidRPr="00770D8A" w:rsidRDefault="0019766B" w:rsidP="00770D8A">
            <w:pPr>
              <w:widowControl w:val="0"/>
              <w:autoSpaceDE w:val="0"/>
              <w:spacing w:after="0" w:line="240" w:lineRule="auto"/>
              <w:ind w:right="-56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9766B" w:rsidRPr="00770D8A" w:rsidRDefault="0019766B" w:rsidP="00770D8A">
            <w:pPr>
              <w:widowControl w:val="0"/>
              <w:autoSpaceDE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19766B" w:rsidRPr="00770D8A" w:rsidRDefault="0019766B" w:rsidP="00770D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19766B" w:rsidRPr="00770D8A" w:rsidRDefault="0019766B" w:rsidP="00770D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19766B" w:rsidRPr="00B85F44" w:rsidTr="00EB2CE5">
        <w:trPr>
          <w:trHeight w:val="2692"/>
        </w:trPr>
        <w:tc>
          <w:tcPr>
            <w:tcW w:w="582" w:type="dxa"/>
            <w:vMerge/>
            <w:shd w:val="clear" w:color="auto" w:fill="auto"/>
            <w:hideMark/>
          </w:tcPr>
          <w:p w:rsidR="0019766B" w:rsidRDefault="0019766B" w:rsidP="00ED19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19766B" w:rsidRPr="00770D8A" w:rsidRDefault="0019766B" w:rsidP="00770D8A">
            <w:pPr>
              <w:pStyle w:val="ConsPlusNormal1"/>
              <w:ind w:firstLine="19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0D8A">
              <w:rPr>
                <w:rFonts w:ascii="Times New Roman" w:hAnsi="Times New Roman" w:cs="Times New Roman"/>
                <w:sz w:val="18"/>
                <w:szCs w:val="18"/>
              </w:rPr>
              <w:t>Договор страхования гражданской ответственности лица, привлекающего денежные</w:t>
            </w:r>
          </w:p>
        </w:tc>
        <w:tc>
          <w:tcPr>
            <w:tcW w:w="2199" w:type="dxa"/>
            <w:shd w:val="clear" w:color="auto" w:fill="auto"/>
          </w:tcPr>
          <w:p w:rsidR="0019766B" w:rsidRPr="00770D8A" w:rsidRDefault="0019766B" w:rsidP="00770D8A">
            <w:pPr>
              <w:pStyle w:val="ConsPlusNormal1"/>
              <w:ind w:firstLine="19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0D8A">
              <w:rPr>
                <w:rFonts w:ascii="Times New Roman" w:hAnsi="Times New Roman" w:cs="Times New Roman"/>
                <w:sz w:val="18"/>
                <w:szCs w:val="18"/>
              </w:rPr>
              <w:t>договор страхования гражданской ответственности лица, привлекающего денежные</w:t>
            </w:r>
          </w:p>
        </w:tc>
        <w:tc>
          <w:tcPr>
            <w:tcW w:w="2478" w:type="dxa"/>
            <w:vMerge/>
            <w:shd w:val="clear" w:color="auto" w:fill="auto"/>
            <w:hideMark/>
          </w:tcPr>
          <w:p w:rsidR="0019766B" w:rsidRPr="008902CA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19766B" w:rsidRPr="00770D8A" w:rsidRDefault="0019766B" w:rsidP="00770D8A">
            <w:pPr>
              <w:pStyle w:val="ConsPlusNormal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  <w:hideMark/>
          </w:tcPr>
          <w:p w:rsidR="0019766B" w:rsidRPr="00770D8A" w:rsidRDefault="0019766B" w:rsidP="00770D8A">
            <w:pPr>
              <w:widowControl w:val="0"/>
              <w:autoSpaceDE w:val="0"/>
              <w:spacing w:after="0" w:line="240" w:lineRule="auto"/>
              <w:ind w:right="-56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19766B" w:rsidRDefault="0019766B" w:rsidP="00770D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19766B" w:rsidRDefault="0019766B" w:rsidP="00770D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74406F" w:rsidRPr="00B85F44" w:rsidRDefault="0074406F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74406F" w:rsidRPr="00B85F44" w:rsidSect="000C469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5. «</w:t>
      </w:r>
      <w:r w:rsidRPr="00B85F44">
        <w:rPr>
          <w:rFonts w:ascii="Times New Roman" w:hAnsi="Times New Roman"/>
          <w:b/>
          <w:sz w:val="24"/>
          <w:szCs w:val="24"/>
        </w:rPr>
        <w:t xml:space="preserve">Документы и сведения, </w:t>
      </w:r>
      <w:r w:rsidRPr="00B85F44">
        <w:rPr>
          <w:rFonts w:ascii="Times New Roman" w:hAnsi="Times New Roman"/>
          <w:b/>
          <w:color w:val="000000"/>
          <w:sz w:val="24"/>
          <w:szCs w:val="24"/>
        </w:rPr>
        <w:t xml:space="preserve">получаемые посредством  межведомственного </w:t>
      </w:r>
      <w:r w:rsidR="00A65821" w:rsidRPr="00B85F44">
        <w:rPr>
          <w:rFonts w:ascii="Times New Roman" w:hAnsi="Times New Roman"/>
          <w:b/>
          <w:color w:val="000000"/>
          <w:sz w:val="24"/>
          <w:szCs w:val="24"/>
        </w:rPr>
        <w:t>информационног</w:t>
      </w:r>
      <w:r w:rsidR="00C677B3">
        <w:rPr>
          <w:rFonts w:ascii="Times New Roman" w:hAnsi="Times New Roman"/>
          <w:b/>
          <w:color w:val="000000"/>
          <w:sz w:val="24"/>
          <w:szCs w:val="24"/>
        </w:rPr>
        <w:t xml:space="preserve">о </w:t>
      </w:r>
      <w:r w:rsidRPr="00B85F44">
        <w:rPr>
          <w:rFonts w:ascii="Times New Roman" w:hAnsi="Times New Roman"/>
          <w:b/>
          <w:color w:val="000000"/>
          <w:sz w:val="24"/>
          <w:szCs w:val="24"/>
        </w:rPr>
        <w:t>взаимодействия»</w:t>
      </w:r>
    </w:p>
    <w:p w:rsidR="00897E70" w:rsidRPr="00B85F44" w:rsidRDefault="00897E70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529"/>
        <w:gridCol w:w="1721"/>
        <w:gridCol w:w="1721"/>
        <w:gridCol w:w="1692"/>
        <w:gridCol w:w="15"/>
        <w:gridCol w:w="1280"/>
        <w:gridCol w:w="2106"/>
        <w:gridCol w:w="1419"/>
        <w:gridCol w:w="1635"/>
      </w:tblGrid>
      <w:tr w:rsidR="00B12B22" w:rsidRPr="00B85F44" w:rsidTr="002B3D0A">
        <w:trPr>
          <w:trHeight w:val="20"/>
        </w:trPr>
        <w:tc>
          <w:tcPr>
            <w:tcW w:w="564" w:type="pct"/>
            <w:shd w:val="clear" w:color="000000" w:fill="CCFFCC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517" w:type="pct"/>
            <w:shd w:val="clear" w:color="000000" w:fill="CCFFCC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запрашиваемого документа (сведения)</w:t>
            </w:r>
          </w:p>
        </w:tc>
        <w:tc>
          <w:tcPr>
            <w:tcW w:w="582" w:type="pct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582" w:type="pct"/>
            <w:shd w:val="clear" w:color="000000" w:fill="CCFFCC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577" w:type="pct"/>
            <w:gridSpan w:val="2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433" w:type="pct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SID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электронного сервиса</w:t>
            </w:r>
          </w:p>
        </w:tc>
        <w:tc>
          <w:tcPr>
            <w:tcW w:w="712" w:type="pct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Срок осуществления межведомственного информационного взаимодействия </w:t>
            </w:r>
          </w:p>
        </w:tc>
        <w:tc>
          <w:tcPr>
            <w:tcW w:w="480" w:type="pct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Форма (шаблон)</w:t>
            </w:r>
            <w:r w:rsidR="00D70E4D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межведомственного запроса</w:t>
            </w:r>
          </w:p>
        </w:tc>
        <w:tc>
          <w:tcPr>
            <w:tcW w:w="553" w:type="pct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Образец заполнения формы межведомственного запроса</w:t>
            </w:r>
          </w:p>
        </w:tc>
      </w:tr>
      <w:tr w:rsidR="00B12B22" w:rsidRPr="00B85F44" w:rsidTr="002B3D0A">
        <w:trPr>
          <w:trHeight w:val="20"/>
        </w:trPr>
        <w:tc>
          <w:tcPr>
            <w:tcW w:w="564" w:type="pct"/>
            <w:shd w:val="clear" w:color="auto" w:fill="CCFFCC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7" w:type="pct"/>
            <w:shd w:val="clear" w:color="auto" w:fill="CCFFCC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2" w:type="pct"/>
            <w:shd w:val="clear" w:color="auto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2" w:type="pct"/>
            <w:shd w:val="clear" w:color="auto" w:fill="CCFFCC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77" w:type="pct"/>
            <w:gridSpan w:val="2"/>
            <w:shd w:val="clear" w:color="auto" w:fill="CCFFCC"/>
            <w:noWrap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33" w:type="pct"/>
            <w:shd w:val="clear" w:color="auto" w:fill="CCFFCC"/>
            <w:noWrap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2" w:type="pct"/>
            <w:shd w:val="clear" w:color="auto" w:fill="CCFFCC"/>
            <w:noWrap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80" w:type="pct"/>
            <w:shd w:val="clear" w:color="auto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3" w:type="pct"/>
            <w:shd w:val="clear" w:color="auto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C677B3" w:rsidRPr="00B85F44" w:rsidTr="004930B2">
        <w:trPr>
          <w:trHeight w:val="20"/>
        </w:trPr>
        <w:tc>
          <w:tcPr>
            <w:tcW w:w="5000" w:type="pct"/>
            <w:gridSpan w:val="10"/>
          </w:tcPr>
          <w:p w:rsidR="00C677B3" w:rsidRPr="00B85F44" w:rsidRDefault="00675EE4" w:rsidP="00675EE4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675E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</w:t>
            </w:r>
            <w:r w:rsidRPr="00675E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ыдача разрешения на строительство (реконструкцию) объ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екта капитального строительства</w:t>
            </w:r>
          </w:p>
        </w:tc>
      </w:tr>
      <w:tr w:rsidR="0019766B" w:rsidRPr="00EB2CE5" w:rsidTr="00602E47">
        <w:trPr>
          <w:trHeight w:val="20"/>
        </w:trPr>
        <w:tc>
          <w:tcPr>
            <w:tcW w:w="564" w:type="pct"/>
          </w:tcPr>
          <w:p w:rsidR="0019766B" w:rsidRPr="00E5270F" w:rsidRDefault="0019766B" w:rsidP="00F4469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7" w:type="pct"/>
            <w:vAlign w:val="center"/>
          </w:tcPr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правоустанавливающие и (или) правоудостоверяющие документы на объект (объекты) адресации, права на который зарегистрированы в Едином государственном реестре недвижимости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Выписка из </w:t>
            </w:r>
            <w:r w:rsidRPr="00EB2CE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Единого государственного реестра недвижимости</w:t>
            </w:r>
          </w:p>
        </w:tc>
        <w:tc>
          <w:tcPr>
            <w:tcW w:w="582" w:type="pct"/>
            <w:vAlign w:val="center"/>
          </w:tcPr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__________ 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438" w:type="pct"/>
            <w:gridSpan w:val="2"/>
            <w:shd w:val="clear" w:color="auto" w:fill="auto"/>
            <w:noWrap/>
            <w:vAlign w:val="center"/>
            <w:hideMark/>
          </w:tcPr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SID0003564</w:t>
            </w: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Срок направления межведомственного запроса – 3 раб. день;</w:t>
            </w:r>
          </w:p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Срок направления ответа на межведомственный запрос – 3 раб. дней;</w:t>
            </w:r>
          </w:p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раб. день.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19766B" w:rsidRPr="00EB2CE5" w:rsidRDefault="00EB2CE5" w:rsidP="00602E4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19766B" w:rsidRPr="00EB2CE5" w:rsidRDefault="00EB2CE5" w:rsidP="00602E4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19766B" w:rsidRPr="00B85F44" w:rsidTr="00602E47">
        <w:trPr>
          <w:trHeight w:val="20"/>
        </w:trPr>
        <w:tc>
          <w:tcPr>
            <w:tcW w:w="564" w:type="pct"/>
          </w:tcPr>
          <w:p w:rsidR="0019766B" w:rsidRPr="00EB2CE5" w:rsidRDefault="0019766B" w:rsidP="00F4469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7" w:type="pct"/>
            <w:vAlign w:val="center"/>
          </w:tcPr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Градостроительный план земельного участка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Градостроительный план</w:t>
            </w:r>
          </w:p>
        </w:tc>
        <w:tc>
          <w:tcPr>
            <w:tcW w:w="582" w:type="pct"/>
            <w:vAlign w:val="center"/>
          </w:tcPr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__________ 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438" w:type="pct"/>
            <w:gridSpan w:val="2"/>
            <w:shd w:val="clear" w:color="auto" w:fill="auto"/>
            <w:noWrap/>
            <w:vAlign w:val="center"/>
            <w:hideMark/>
          </w:tcPr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Срок направления межведомственного запроса – 3 раб. день;</w:t>
            </w:r>
          </w:p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Срок направления ответа на межведомственный запрос – 3 раб. дней;</w:t>
            </w:r>
          </w:p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приобщения документов/сведений полученных в рамках межведомственного информационного взаимодействия к </w:t>
            </w: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личному делу заявителя – 1 раб. день.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19766B" w:rsidRPr="00EB2CE5" w:rsidRDefault="00EB2CE5" w:rsidP="00602E4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-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19766B" w:rsidRPr="00EB2CE5" w:rsidRDefault="00EB2CE5" w:rsidP="00602E4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19766B" w:rsidRPr="00EB2CE5" w:rsidTr="00602E47">
        <w:trPr>
          <w:trHeight w:val="20"/>
        </w:trPr>
        <w:tc>
          <w:tcPr>
            <w:tcW w:w="564" w:type="pct"/>
          </w:tcPr>
          <w:p w:rsidR="0019766B" w:rsidRPr="00E5270F" w:rsidRDefault="0019766B" w:rsidP="00F4469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7" w:type="pct"/>
            <w:vAlign w:val="center"/>
          </w:tcPr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разрешение на отклонение от предельных параметров разрешенного строительства, реконструкции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разрешение на отклонение от предельных параметров разрешенного строительства, реконструкции</w:t>
            </w:r>
          </w:p>
        </w:tc>
        <w:tc>
          <w:tcPr>
            <w:tcW w:w="582" w:type="pct"/>
            <w:vAlign w:val="center"/>
          </w:tcPr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__________ 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438" w:type="pct"/>
            <w:gridSpan w:val="2"/>
            <w:shd w:val="clear" w:color="auto" w:fill="auto"/>
            <w:noWrap/>
            <w:vAlign w:val="center"/>
            <w:hideMark/>
          </w:tcPr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Срок направления межведомственного запроса – 3 раб. день;</w:t>
            </w:r>
          </w:p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Срок направления ответа на межведомственный запрос – 3 раб. дней;</w:t>
            </w:r>
          </w:p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раб. день.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19766B" w:rsidRPr="00EB2CE5" w:rsidRDefault="00EB2CE5" w:rsidP="00602E4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19766B" w:rsidRPr="00EB2CE5" w:rsidRDefault="00EB2CE5" w:rsidP="00602E4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19766B" w:rsidRPr="00EB2CE5" w:rsidTr="00675EE4">
        <w:trPr>
          <w:trHeight w:val="20"/>
        </w:trPr>
        <w:tc>
          <w:tcPr>
            <w:tcW w:w="5000" w:type="pct"/>
            <w:gridSpan w:val="10"/>
          </w:tcPr>
          <w:p w:rsidR="0019766B" w:rsidRPr="00EB2CE5" w:rsidRDefault="0019766B" w:rsidP="00675EE4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color w:val="000000"/>
              </w:rPr>
            </w:pPr>
            <w:r w:rsidRPr="00EB2CE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Выдача разрешения на строительство для объектов индивидуального жилищного строительства</w:t>
            </w:r>
          </w:p>
        </w:tc>
      </w:tr>
      <w:tr w:rsidR="0019766B" w:rsidRPr="00EB2CE5" w:rsidTr="00602E47">
        <w:trPr>
          <w:trHeight w:val="20"/>
        </w:trPr>
        <w:tc>
          <w:tcPr>
            <w:tcW w:w="564" w:type="pct"/>
          </w:tcPr>
          <w:p w:rsidR="0019766B" w:rsidRPr="00EB2CE5" w:rsidRDefault="0019766B" w:rsidP="00217EB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7" w:type="pct"/>
            <w:vAlign w:val="center"/>
          </w:tcPr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правоустанавливающие и (или) правоудостоверяющие документы на объект (объекты) адресации, права на который зарегистрированы в Едином государственном реестре недвижимости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Выписка из </w:t>
            </w:r>
            <w:r w:rsidRPr="00EB2CE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Единого государственного реестра недвижимости</w:t>
            </w:r>
          </w:p>
        </w:tc>
        <w:tc>
          <w:tcPr>
            <w:tcW w:w="582" w:type="pct"/>
            <w:vAlign w:val="center"/>
          </w:tcPr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__________ 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438" w:type="pct"/>
            <w:gridSpan w:val="2"/>
            <w:shd w:val="clear" w:color="auto" w:fill="auto"/>
            <w:noWrap/>
            <w:vAlign w:val="center"/>
            <w:hideMark/>
          </w:tcPr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SID0003564</w:t>
            </w: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Срок направления межведомственного запроса – 3 раб. день;</w:t>
            </w:r>
          </w:p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Срок направления ответа на межведомственный запрос – 3 раб. дней;</w:t>
            </w:r>
          </w:p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раб. день.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19766B" w:rsidRPr="00EB2CE5" w:rsidRDefault="00EB2CE5" w:rsidP="00602E4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19766B" w:rsidRPr="00EB2CE5" w:rsidRDefault="00EB2CE5" w:rsidP="00602E4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19766B" w:rsidRPr="00EB2CE5" w:rsidTr="00602E47">
        <w:trPr>
          <w:trHeight w:val="20"/>
        </w:trPr>
        <w:tc>
          <w:tcPr>
            <w:tcW w:w="564" w:type="pct"/>
          </w:tcPr>
          <w:p w:rsidR="0019766B" w:rsidRPr="00EB2CE5" w:rsidRDefault="0019766B" w:rsidP="00217EB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7" w:type="pct"/>
            <w:vAlign w:val="center"/>
          </w:tcPr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Градостроительный план земельного участка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Градостроительный план</w:t>
            </w:r>
          </w:p>
        </w:tc>
        <w:tc>
          <w:tcPr>
            <w:tcW w:w="582" w:type="pct"/>
            <w:vAlign w:val="center"/>
          </w:tcPr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__________ 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438" w:type="pct"/>
            <w:gridSpan w:val="2"/>
            <w:shd w:val="clear" w:color="auto" w:fill="auto"/>
            <w:noWrap/>
            <w:vAlign w:val="center"/>
            <w:hideMark/>
          </w:tcPr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Срок направления межведомственного запроса – 3 раб. день;</w:t>
            </w:r>
          </w:p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</w:t>
            </w: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запрос – 3 раб. дней;</w:t>
            </w:r>
          </w:p>
          <w:p w:rsidR="0019766B" w:rsidRPr="00EB2CE5" w:rsidRDefault="0019766B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раб. день.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19766B" w:rsidRPr="00EB2CE5" w:rsidRDefault="00EB2CE5" w:rsidP="00602E4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-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19766B" w:rsidRPr="00EB2CE5" w:rsidRDefault="00EB2CE5" w:rsidP="00602E4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19766B" w:rsidRPr="00EB2CE5" w:rsidTr="00675EE4">
        <w:trPr>
          <w:trHeight w:val="20"/>
        </w:trPr>
        <w:tc>
          <w:tcPr>
            <w:tcW w:w="5000" w:type="pct"/>
            <w:gridSpan w:val="10"/>
          </w:tcPr>
          <w:p w:rsidR="0019766B" w:rsidRPr="00EB2CE5" w:rsidRDefault="0019766B" w:rsidP="0067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2CE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3. Внесение изменений в разрешение на строительство</w:t>
            </w:r>
          </w:p>
        </w:tc>
      </w:tr>
      <w:tr w:rsidR="00B16BD4" w:rsidRPr="00EB2CE5" w:rsidTr="00602E47">
        <w:trPr>
          <w:trHeight w:val="20"/>
        </w:trPr>
        <w:tc>
          <w:tcPr>
            <w:tcW w:w="564" w:type="pct"/>
          </w:tcPr>
          <w:p w:rsidR="00B16BD4" w:rsidRPr="00EB2CE5" w:rsidRDefault="00B16BD4" w:rsidP="00217EB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7" w:type="pct"/>
            <w:vAlign w:val="center"/>
          </w:tcPr>
          <w:p w:rsidR="00B16BD4" w:rsidRPr="00EB2CE5" w:rsidRDefault="00B16BD4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правоустанавливающие и (или) правоудостоверяющие документы на объект (объекты) адресации, права на который зарегистрированы в Едином государственном реестре недвижимости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B16BD4" w:rsidRPr="00EB2CE5" w:rsidRDefault="00B16BD4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Выписка из </w:t>
            </w:r>
            <w:r w:rsidRPr="00EB2CE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Единого государственного реестра недвижимости</w:t>
            </w:r>
          </w:p>
        </w:tc>
        <w:tc>
          <w:tcPr>
            <w:tcW w:w="582" w:type="pct"/>
            <w:vAlign w:val="center"/>
          </w:tcPr>
          <w:p w:rsidR="00B16BD4" w:rsidRPr="00EB2CE5" w:rsidRDefault="00B16BD4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__________ 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B16BD4" w:rsidRPr="00EB2CE5" w:rsidRDefault="00B16BD4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438" w:type="pct"/>
            <w:gridSpan w:val="2"/>
            <w:shd w:val="clear" w:color="auto" w:fill="auto"/>
            <w:noWrap/>
            <w:vAlign w:val="center"/>
            <w:hideMark/>
          </w:tcPr>
          <w:p w:rsidR="00B16BD4" w:rsidRPr="00EB2CE5" w:rsidRDefault="00B16BD4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SID0003564</w:t>
            </w: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:rsidR="00B16BD4" w:rsidRPr="00EB2CE5" w:rsidRDefault="00B16BD4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B16BD4" w:rsidRPr="00EB2CE5" w:rsidRDefault="00B16BD4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Срок направления межведомственного запроса – 3 раб. день;</w:t>
            </w:r>
          </w:p>
          <w:p w:rsidR="00B16BD4" w:rsidRPr="00EB2CE5" w:rsidRDefault="00B16BD4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Срок направления ответа на межведомственный запрос – 3 раб. дней;</w:t>
            </w:r>
          </w:p>
          <w:p w:rsidR="00B16BD4" w:rsidRPr="00EB2CE5" w:rsidRDefault="00B16BD4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раб. день.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B16BD4" w:rsidRPr="00EB2CE5" w:rsidRDefault="00EB2CE5" w:rsidP="00602E4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B16BD4" w:rsidRPr="00EB2CE5" w:rsidRDefault="00EB2CE5" w:rsidP="00602E4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B16BD4" w:rsidRPr="00EB2CE5" w:rsidTr="00602E47">
        <w:trPr>
          <w:trHeight w:val="20"/>
        </w:trPr>
        <w:tc>
          <w:tcPr>
            <w:tcW w:w="564" w:type="pct"/>
          </w:tcPr>
          <w:p w:rsidR="00B16BD4" w:rsidRPr="00EB2CE5" w:rsidRDefault="00B16BD4" w:rsidP="00217EB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7" w:type="pct"/>
            <w:vAlign w:val="center"/>
          </w:tcPr>
          <w:p w:rsidR="00B16BD4" w:rsidRPr="00EB2CE5" w:rsidRDefault="00B16BD4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Градостроительный план земельного участка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B16BD4" w:rsidRPr="00EB2CE5" w:rsidRDefault="00B16BD4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Градостроительный план</w:t>
            </w:r>
          </w:p>
        </w:tc>
        <w:tc>
          <w:tcPr>
            <w:tcW w:w="582" w:type="pct"/>
            <w:vAlign w:val="center"/>
          </w:tcPr>
          <w:p w:rsidR="00B16BD4" w:rsidRPr="00EB2CE5" w:rsidRDefault="00B16BD4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__________ 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B16BD4" w:rsidRPr="00EB2CE5" w:rsidRDefault="00B16BD4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438" w:type="pct"/>
            <w:gridSpan w:val="2"/>
            <w:shd w:val="clear" w:color="auto" w:fill="auto"/>
            <w:noWrap/>
            <w:vAlign w:val="center"/>
            <w:hideMark/>
          </w:tcPr>
          <w:p w:rsidR="00B16BD4" w:rsidRPr="00EB2CE5" w:rsidRDefault="00B16BD4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:rsidR="00B16BD4" w:rsidRPr="00EB2CE5" w:rsidRDefault="00B16BD4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B16BD4" w:rsidRPr="00EB2CE5" w:rsidRDefault="00B16BD4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Срок направления межведомственного запроса – 3 раб. день;</w:t>
            </w:r>
          </w:p>
          <w:p w:rsidR="00B16BD4" w:rsidRPr="00EB2CE5" w:rsidRDefault="00B16BD4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Срок направления ответа на межведомственный запрос – 3 раб. дней;</w:t>
            </w:r>
          </w:p>
          <w:p w:rsidR="00B16BD4" w:rsidRPr="00EB2CE5" w:rsidRDefault="00B16BD4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раб. день.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B16BD4" w:rsidRPr="00EB2CE5" w:rsidRDefault="00EB2CE5" w:rsidP="00602E4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B16BD4" w:rsidRPr="00EB2CE5" w:rsidRDefault="00EB2CE5" w:rsidP="00602E4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B16BD4" w:rsidRPr="00EB2CE5" w:rsidTr="00602E47">
        <w:trPr>
          <w:trHeight w:val="20"/>
        </w:trPr>
        <w:tc>
          <w:tcPr>
            <w:tcW w:w="564" w:type="pct"/>
          </w:tcPr>
          <w:p w:rsidR="00B16BD4" w:rsidRPr="00EB2CE5" w:rsidRDefault="00B16BD4" w:rsidP="00217EB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7" w:type="pct"/>
          </w:tcPr>
          <w:p w:rsidR="00B16BD4" w:rsidRPr="00EB2CE5" w:rsidRDefault="00B16BD4" w:rsidP="00217E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2CE5">
              <w:rPr>
                <w:rFonts w:ascii="Times New Roman" w:hAnsi="Times New Roman"/>
                <w:color w:val="000000"/>
                <w:sz w:val="20"/>
                <w:szCs w:val="20"/>
              </w:rPr>
              <w:t>решение об образовании земельных участков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:rsidR="00B16BD4" w:rsidRPr="00EB2CE5" w:rsidRDefault="00B16BD4" w:rsidP="0021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2CE5">
              <w:rPr>
                <w:rFonts w:ascii="Times New Roman" w:hAnsi="Times New Roman"/>
                <w:color w:val="000000"/>
                <w:sz w:val="20"/>
                <w:szCs w:val="20"/>
              </w:rPr>
              <w:t>решение об образовании земельных участков</w:t>
            </w:r>
          </w:p>
        </w:tc>
        <w:tc>
          <w:tcPr>
            <w:tcW w:w="582" w:type="pct"/>
          </w:tcPr>
          <w:p w:rsidR="00B16BD4" w:rsidRPr="00EB2CE5" w:rsidRDefault="00B16BD4" w:rsidP="00217E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__________ 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:rsidR="00B16BD4" w:rsidRPr="00EB2CE5" w:rsidRDefault="00B16BD4" w:rsidP="00217E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438" w:type="pct"/>
            <w:gridSpan w:val="2"/>
            <w:shd w:val="clear" w:color="auto" w:fill="auto"/>
            <w:noWrap/>
            <w:hideMark/>
          </w:tcPr>
          <w:p w:rsidR="00B16BD4" w:rsidRPr="00EB2CE5" w:rsidRDefault="00B16BD4" w:rsidP="00217EBE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:rsidR="00B16BD4" w:rsidRPr="00EB2CE5" w:rsidRDefault="00B16BD4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B16BD4" w:rsidRPr="00EB2CE5" w:rsidRDefault="00B16BD4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Срок направления межведомственного запроса – 3 раб. день;</w:t>
            </w:r>
          </w:p>
          <w:p w:rsidR="00B16BD4" w:rsidRPr="00EB2CE5" w:rsidRDefault="00B16BD4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Срок направления ответа на межведомственный запрос – 3 раб. дней;</w:t>
            </w:r>
          </w:p>
          <w:p w:rsidR="00B16BD4" w:rsidRPr="00EB2CE5" w:rsidRDefault="00B16BD4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раб. день.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B16BD4" w:rsidRPr="00EB2CE5" w:rsidRDefault="00EB2CE5" w:rsidP="00602E4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B16BD4" w:rsidRPr="00EB2CE5" w:rsidRDefault="00EB2CE5" w:rsidP="00602E4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B16BD4" w:rsidRPr="00B85F44" w:rsidTr="00602E47">
        <w:trPr>
          <w:trHeight w:val="20"/>
        </w:trPr>
        <w:tc>
          <w:tcPr>
            <w:tcW w:w="564" w:type="pct"/>
          </w:tcPr>
          <w:p w:rsidR="00B16BD4" w:rsidRPr="00EB2CE5" w:rsidRDefault="00B16BD4" w:rsidP="00217EB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7" w:type="pct"/>
          </w:tcPr>
          <w:p w:rsidR="00B16BD4" w:rsidRPr="00EB2CE5" w:rsidRDefault="00B16BD4" w:rsidP="00217E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2CE5">
              <w:rPr>
                <w:rFonts w:ascii="Times New Roman" w:hAnsi="Times New Roman"/>
                <w:color w:val="000000"/>
                <w:sz w:val="20"/>
                <w:szCs w:val="20"/>
              </w:rPr>
              <w:t>решение о предоставлении права пользования недрами и решение о переоформлении лицензии на право пользования недрами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:rsidR="00B16BD4" w:rsidRPr="00EB2CE5" w:rsidRDefault="00B16BD4" w:rsidP="0021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2CE5">
              <w:rPr>
                <w:rFonts w:ascii="Times New Roman" w:hAnsi="Times New Roman"/>
                <w:color w:val="000000"/>
                <w:sz w:val="20"/>
                <w:szCs w:val="20"/>
              </w:rPr>
              <w:t>решение о предоставлении права пользования недрами и решение о переоформлении лицензии на право пользования недрами</w:t>
            </w:r>
          </w:p>
        </w:tc>
        <w:tc>
          <w:tcPr>
            <w:tcW w:w="582" w:type="pct"/>
          </w:tcPr>
          <w:p w:rsidR="00B16BD4" w:rsidRPr="00EB2CE5" w:rsidRDefault="00B16BD4" w:rsidP="00217E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__________ 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:rsidR="00B16BD4" w:rsidRPr="00EB2CE5" w:rsidRDefault="00B16BD4" w:rsidP="00217E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Министерство природных ресурсов и экологии области</w:t>
            </w:r>
          </w:p>
        </w:tc>
        <w:tc>
          <w:tcPr>
            <w:tcW w:w="438" w:type="pct"/>
            <w:gridSpan w:val="2"/>
            <w:shd w:val="clear" w:color="auto" w:fill="auto"/>
            <w:noWrap/>
            <w:hideMark/>
          </w:tcPr>
          <w:p w:rsidR="00B16BD4" w:rsidRPr="00EB2CE5" w:rsidRDefault="00B16BD4" w:rsidP="00217EBE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:rsidR="00B16BD4" w:rsidRPr="00EB2CE5" w:rsidRDefault="00B16BD4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B16BD4" w:rsidRPr="00EB2CE5" w:rsidRDefault="00B16BD4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Срок направления межведомственного запроса – 3 раб. день;</w:t>
            </w:r>
          </w:p>
          <w:p w:rsidR="00B16BD4" w:rsidRPr="00EB2CE5" w:rsidRDefault="00B16BD4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Срок направления ответа на межведомственный запрос – 3 раб. дней;</w:t>
            </w:r>
          </w:p>
          <w:p w:rsidR="00B16BD4" w:rsidRPr="00EB2CE5" w:rsidRDefault="00B16BD4" w:rsidP="00602E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раб. день.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B16BD4" w:rsidRPr="00EB2CE5" w:rsidRDefault="00EB2CE5" w:rsidP="00602E4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B16BD4" w:rsidRPr="00EB2CE5" w:rsidRDefault="00EB2CE5" w:rsidP="00602E4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B16BD4" w:rsidRPr="00B85F44" w:rsidTr="00675EE4">
        <w:trPr>
          <w:trHeight w:val="20"/>
        </w:trPr>
        <w:tc>
          <w:tcPr>
            <w:tcW w:w="5000" w:type="pct"/>
            <w:gridSpan w:val="10"/>
          </w:tcPr>
          <w:p w:rsidR="00B16BD4" w:rsidRPr="00E5270F" w:rsidRDefault="00B16BD4" w:rsidP="0067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5E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4.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</w:t>
            </w:r>
            <w:r w:rsidRPr="00675E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родление срока действия разрешения на строительство</w:t>
            </w:r>
          </w:p>
        </w:tc>
      </w:tr>
      <w:tr w:rsidR="00B16BD4" w:rsidRPr="00B85F44" w:rsidTr="00F4469C">
        <w:trPr>
          <w:trHeight w:val="20"/>
        </w:trPr>
        <w:tc>
          <w:tcPr>
            <w:tcW w:w="564" w:type="pct"/>
          </w:tcPr>
          <w:p w:rsidR="00B16BD4" w:rsidRPr="00E5270F" w:rsidRDefault="00B16BD4" w:rsidP="00F4469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17" w:type="pct"/>
          </w:tcPr>
          <w:p w:rsidR="00B16BD4" w:rsidRPr="00EE7130" w:rsidRDefault="00B16BD4" w:rsidP="002B3D0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:rsidR="00B16BD4" w:rsidRPr="00E5270F" w:rsidRDefault="00B16BD4" w:rsidP="00F446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82" w:type="pct"/>
          </w:tcPr>
          <w:p w:rsidR="00B16BD4" w:rsidRDefault="00B16BD4" w:rsidP="00F4469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:rsidR="00B16BD4" w:rsidRPr="00EE7130" w:rsidRDefault="00B16BD4" w:rsidP="002B3D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38" w:type="pct"/>
            <w:gridSpan w:val="2"/>
            <w:shd w:val="clear" w:color="auto" w:fill="auto"/>
            <w:noWrap/>
            <w:hideMark/>
          </w:tcPr>
          <w:p w:rsidR="00B16BD4" w:rsidRPr="00E5270F" w:rsidRDefault="00B16BD4" w:rsidP="00F446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12" w:type="pct"/>
            <w:shd w:val="clear" w:color="auto" w:fill="auto"/>
            <w:noWrap/>
            <w:hideMark/>
          </w:tcPr>
          <w:p w:rsidR="00B16BD4" w:rsidRPr="00AF1711" w:rsidRDefault="00B16BD4" w:rsidP="00F446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B16BD4" w:rsidRPr="00E5270F" w:rsidRDefault="00B16BD4" w:rsidP="00F446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B16BD4" w:rsidRPr="00E5270F" w:rsidRDefault="00B16BD4" w:rsidP="00F446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</w:tbl>
    <w:p w:rsidR="002B3D0A" w:rsidRPr="00B85F44" w:rsidRDefault="002B3D0A" w:rsidP="002B3D0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B3D0A" w:rsidRPr="00B85F44" w:rsidRDefault="002B3D0A" w:rsidP="002B3D0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B3D0A" w:rsidRPr="00B85F44" w:rsidRDefault="002B3D0A" w:rsidP="002B3D0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A5080" w:rsidRPr="00B85F44" w:rsidRDefault="002A5080" w:rsidP="009155A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4406F" w:rsidRPr="00B85F44" w:rsidRDefault="0074406F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74406F" w:rsidRPr="00B85F44" w:rsidSect="000C469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6. Результат «подуслуги»</w:t>
      </w:r>
    </w:p>
    <w:p w:rsidR="00897E70" w:rsidRPr="00B85F44" w:rsidRDefault="00897E70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5214" w:type="pct"/>
        <w:tblLayout w:type="fixed"/>
        <w:tblLook w:val="04A0"/>
      </w:tblPr>
      <w:tblGrid>
        <w:gridCol w:w="398"/>
        <w:gridCol w:w="1554"/>
        <w:gridCol w:w="4820"/>
        <w:gridCol w:w="1699"/>
        <w:gridCol w:w="1419"/>
        <w:gridCol w:w="1560"/>
        <w:gridCol w:w="1983"/>
        <w:gridCol w:w="1135"/>
        <w:gridCol w:w="851"/>
      </w:tblGrid>
      <w:tr w:rsidR="009C086B" w:rsidRPr="00B85F44" w:rsidTr="00B16BD4">
        <w:trPr>
          <w:trHeight w:val="20"/>
        </w:trPr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Документ/</w:t>
            </w:r>
            <w:r w:rsidR="009C086B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документы, являющиеся результатом «подуслуги»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Требования к документу/</w:t>
            </w:r>
            <w:r w:rsidR="007C74AF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документам, являющимся результатом «подуслуги»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Характеристика результата (положительный/</w:t>
            </w:r>
            <w:r w:rsidR="007C74AF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отрицательный)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Форма документа/</w:t>
            </w:r>
            <w:r w:rsidR="007C74AF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документов, являющимся результатом «подуслуги» 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Образец документа/</w:t>
            </w:r>
            <w:r w:rsidR="007C74AF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документов, являющихся результатом «подуслуги» 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получения результата</w:t>
            </w:r>
          </w:p>
        </w:tc>
        <w:tc>
          <w:tcPr>
            <w:tcW w:w="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sz w:val="18"/>
                <w:szCs w:val="18"/>
              </w:rPr>
              <w:t>Срок хранения невостребованных заявителем результатов</w:t>
            </w:r>
          </w:p>
        </w:tc>
      </w:tr>
      <w:tr w:rsidR="009C086B" w:rsidRPr="00B85F44" w:rsidTr="00B16BD4">
        <w:trPr>
          <w:trHeight w:val="20"/>
        </w:trPr>
        <w:tc>
          <w:tcPr>
            <w:tcW w:w="1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sz w:val="18"/>
                <w:szCs w:val="18"/>
              </w:rPr>
              <w:t>в органе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sz w:val="18"/>
                <w:szCs w:val="18"/>
              </w:rPr>
              <w:t>в МФЦ</w:t>
            </w:r>
          </w:p>
        </w:tc>
      </w:tr>
      <w:tr w:rsidR="009C086B" w:rsidRPr="00B85F44" w:rsidTr="00B16BD4">
        <w:trPr>
          <w:trHeight w:val="20"/>
        </w:trPr>
        <w:tc>
          <w:tcPr>
            <w:tcW w:w="1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0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5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9</w:t>
            </w:r>
          </w:p>
        </w:tc>
      </w:tr>
      <w:tr w:rsidR="00D02BD4" w:rsidRPr="00B85F44" w:rsidTr="00B16BD4">
        <w:trPr>
          <w:trHeight w:val="20"/>
        </w:trPr>
        <w:tc>
          <w:tcPr>
            <w:tcW w:w="5000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BD4" w:rsidRPr="00B85F44" w:rsidRDefault="0066660B" w:rsidP="00B16BD4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В</w:t>
            </w:r>
            <w:r w:rsidRPr="0066660B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ыдача разрешения на строительство (реконструкцию) объ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екта капитального строительства</w:t>
            </w:r>
          </w:p>
        </w:tc>
      </w:tr>
      <w:tr w:rsidR="0066660B" w:rsidRPr="00B85F44" w:rsidTr="00B16BD4">
        <w:trPr>
          <w:trHeight w:val="20"/>
        </w:trPr>
        <w:tc>
          <w:tcPr>
            <w:tcW w:w="1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60B" w:rsidRPr="00B85F44" w:rsidRDefault="0066660B" w:rsidP="00B16BD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50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60B" w:rsidRPr="002B3D0A" w:rsidRDefault="0066660B" w:rsidP="00B16BD4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разрешение</w:t>
            </w:r>
            <w:r w:rsidRPr="0066660B">
              <w:rPr>
                <w:rFonts w:ascii="Times New Roman" w:hAnsi="Times New Roman"/>
                <w:sz w:val="18"/>
                <w:szCs w:val="18"/>
              </w:rPr>
              <w:t xml:space="preserve"> на строительство</w:t>
            </w:r>
          </w:p>
        </w:tc>
        <w:tc>
          <w:tcPr>
            <w:tcW w:w="156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Указываются: 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60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фамилия, имя, отчество (если имеется) гражданина, если основанием для выдачи разрешения на строительство является заявление физического лица;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полное наименование организации, если основанием для выдачи разрешения на строительство является заявление юридического лица.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подписания разрешения на строительство.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номер разрешения на строительство, присвоенный органом, осуществляющим выдачу разрешения на строительство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вид строительства (реконструкции), на который оформляется разрешение на строительство.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объекта капитального строительства в соответствии с утвержденной застройщиком или заказчиком проектной документацией.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выдачи градостроительного плана земельного участка, его номер и орган, выдавший градостроительный план земельного участка (не заполняется в отношении линейных объектов, кроме случаев, предусмотренных законодательством Российской Федерации).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кем, когда разработана проектная документация (реквизиты документа, наименование проектной организации).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дополнительные характеристики, необходимые для осуществления государственного кадастрового учета объекта капитального строительства, в том числе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адрес объекта капитального строительства, а при наличии - адрес объекта капитального строительства в соответствии с государственным адресным реестром с указанием реквизитов документов о присвоении, об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изменении адреса; для линейных объектов - указывается описание местоположения в виде наименований субъекта Российской Федерации и муниципального образования.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основания для установления срока действия разрешения на строительство: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проектная документация (раздел);</w:t>
            </w:r>
          </w:p>
          <w:p w:rsidR="0066660B" w:rsidRPr="0066660B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нормативный правовой акт (номер, дата, статья).</w:t>
            </w:r>
          </w:p>
        </w:tc>
        <w:tc>
          <w:tcPr>
            <w:tcW w:w="55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60B" w:rsidRPr="0066660B" w:rsidRDefault="0066660B" w:rsidP="00B16BD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 xml:space="preserve">положительный </w:t>
            </w:r>
          </w:p>
        </w:tc>
        <w:tc>
          <w:tcPr>
            <w:tcW w:w="4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60B" w:rsidRPr="0066660B" w:rsidRDefault="00B16BD4" w:rsidP="00B16BD4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Приложить свою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60B" w:rsidRPr="002B3D0A" w:rsidRDefault="00B16BD4" w:rsidP="00B16BD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Приложить свою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66660B" w:rsidRPr="00B85F44" w:rsidRDefault="00B16BD4" w:rsidP="00B16BD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</w:t>
            </w: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 Почтовой связью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60B" w:rsidRPr="003C7065" w:rsidRDefault="0066660B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3C7065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D4" w:rsidRPr="00B16BD4" w:rsidRDefault="00B16BD4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 месяц</w:t>
            </w:r>
          </w:p>
        </w:tc>
      </w:tr>
      <w:tr w:rsidR="001133A1" w:rsidRPr="00B85F44" w:rsidTr="00B16BD4">
        <w:trPr>
          <w:trHeight w:val="20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3A1" w:rsidRPr="00B85F44" w:rsidRDefault="001133A1" w:rsidP="00B16BD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2.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A1" w:rsidRDefault="001133A1" w:rsidP="00B16BD4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sz w:val="18"/>
                <w:szCs w:val="18"/>
              </w:rPr>
              <w:t>уведомлени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66660B">
              <w:rPr>
                <w:rFonts w:ascii="Times New Roman" w:hAnsi="Times New Roman"/>
                <w:sz w:val="18"/>
                <w:szCs w:val="18"/>
              </w:rPr>
              <w:t xml:space="preserve"> о мотивированном отказе в выдаче разрешения</w:t>
            </w:r>
          </w:p>
        </w:tc>
        <w:tc>
          <w:tcPr>
            <w:tcW w:w="1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A1" w:rsidRPr="0066660B" w:rsidRDefault="00A04676" w:rsidP="00A0467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Указываются </w:t>
            </w:r>
            <w:r>
              <w:rPr>
                <w:rFonts w:ascii="Times New Roman" w:hAnsi="Times New Roman"/>
                <w:sz w:val="18"/>
                <w:szCs w:val="18"/>
              </w:rPr>
              <w:t>причины отказа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3A1" w:rsidRPr="0066660B" w:rsidRDefault="001133A1" w:rsidP="00B16BD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отрицательный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A1" w:rsidRPr="0066660B" w:rsidRDefault="001133A1" w:rsidP="00B16B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  <w:r w:rsidR="00B16BD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Приложить свою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3A1" w:rsidRPr="002B3D0A" w:rsidRDefault="00B16BD4" w:rsidP="00B16BD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Приложить свою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1133A1" w:rsidRPr="00B85F44" w:rsidRDefault="00B16BD4" w:rsidP="00B16BD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</w:t>
            </w: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 Почтовой связью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A1" w:rsidRPr="003C7065" w:rsidRDefault="001133A1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3C7065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3A1" w:rsidRPr="002A78D6" w:rsidRDefault="00B16BD4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 месяц</w:t>
            </w:r>
          </w:p>
        </w:tc>
      </w:tr>
      <w:tr w:rsidR="001133A1" w:rsidRPr="00B85F44" w:rsidTr="00B16BD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3A1" w:rsidRPr="002B3D0A" w:rsidRDefault="001133A1" w:rsidP="00B16BD4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66660B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</w:t>
            </w:r>
            <w:r w:rsidRPr="0066660B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ыдача разрешения на строительство для объектов индивиду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ального жилищного строительства</w:t>
            </w:r>
          </w:p>
        </w:tc>
      </w:tr>
      <w:tr w:rsidR="00B16BD4" w:rsidRPr="00B85F44" w:rsidTr="00B16BD4">
        <w:trPr>
          <w:trHeight w:val="20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D4" w:rsidRPr="002B3D0A" w:rsidRDefault="00B16BD4" w:rsidP="00B16BD4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разрешение</w:t>
            </w:r>
            <w:r w:rsidRPr="0066660B">
              <w:rPr>
                <w:rFonts w:ascii="Times New Roman" w:hAnsi="Times New Roman"/>
                <w:sz w:val="18"/>
                <w:szCs w:val="18"/>
              </w:rPr>
              <w:t xml:space="preserve"> на строительство</w:t>
            </w:r>
          </w:p>
        </w:tc>
        <w:tc>
          <w:tcPr>
            <w:tcW w:w="1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Указываются: 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60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фамилия, имя, отчество (если имеется) гражданина, если основанием для выдачи разрешения на строительство является заявление физического лица;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полное наименование организации, если основанием для выдачи разрешения на строительство является заявление юридического лица.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подписания разрешения на строительство.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номер разрешения на строительство, присвоенный органом, осуществляющим выдачу разрешения на строительство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вид строительства (реконструкции), на который оформляется разрешение на строительство.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объекта капитального строительства в соответствии с утвержденной застройщиком или заказчиком проектной документацией.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выдачи градостроительного плана земельного участка, его номер и орган, выдавший градостроительный план земельного участка (не заполняется в отношении линейных объектов, кроме случаев, предусмотренных законодательством Российской Федерации).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кем, когда разработана проектная документация (реквизиты документа, наименование проектной организации).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дополнительные характеристики, необходимые для осуществления государственного кадастрового учета объекта капитального строительства, в том числе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адрес объекта капитального строительства, а при наличии - адрес объекта капитального строительства в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соответствии с государственным адресным реестром с указанием реквизитов документов о присвоении, об изменении адреса; для линейных объектов - указывается описание местоположения в виде наименований субъекта Российской Федерации и муниципального образования.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основания для установления срока действия разрешения на строительство: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проектная документация (раздел);</w:t>
            </w:r>
          </w:p>
          <w:p w:rsidR="00B16BD4" w:rsidRPr="0066660B" w:rsidRDefault="00B16BD4" w:rsidP="00B16BD4">
            <w:pPr>
              <w:widowControl w:val="0"/>
              <w:autoSpaceDE w:val="0"/>
              <w:spacing w:after="0" w:line="240" w:lineRule="auto"/>
              <w:ind w:right="-56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нормативный правовой акт (номер, дата, статья).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BD4" w:rsidRPr="0066660B" w:rsidRDefault="00B16BD4" w:rsidP="00B16BD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 xml:space="preserve">положительный 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BD4" w:rsidRPr="0066660B" w:rsidRDefault="00B16BD4" w:rsidP="00B16BD4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Приложить свою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2B3D0A" w:rsidRDefault="00B16BD4" w:rsidP="00B16BD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Приложить свою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B16BD4" w:rsidRPr="00B85F44" w:rsidRDefault="00B16BD4" w:rsidP="00B16BD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</w:t>
            </w: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 Почтовой связью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D4" w:rsidRPr="003C7065" w:rsidRDefault="00B16BD4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3C7065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Default="00B16BD4" w:rsidP="00B16BD4">
            <w:pPr>
              <w:spacing w:after="0" w:line="240" w:lineRule="auto"/>
              <w:jc w:val="center"/>
            </w:pPr>
            <w:r w:rsidRPr="001F2D53">
              <w:rPr>
                <w:rFonts w:ascii="Times New Roman" w:hAnsi="Times New Roman"/>
                <w:bCs/>
                <w:sz w:val="20"/>
                <w:szCs w:val="20"/>
              </w:rPr>
              <w:t>1 месяц</w:t>
            </w:r>
          </w:p>
        </w:tc>
      </w:tr>
      <w:tr w:rsidR="00B16BD4" w:rsidRPr="00B85F44" w:rsidTr="00B16BD4">
        <w:trPr>
          <w:trHeight w:val="20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2.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D4" w:rsidRDefault="00B16BD4" w:rsidP="00B16BD4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sz w:val="18"/>
                <w:szCs w:val="18"/>
              </w:rPr>
              <w:t>уведомлени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66660B">
              <w:rPr>
                <w:rFonts w:ascii="Times New Roman" w:hAnsi="Times New Roman"/>
                <w:sz w:val="18"/>
                <w:szCs w:val="18"/>
              </w:rPr>
              <w:t xml:space="preserve"> о мотивированном отказе в выдаче разрешения</w:t>
            </w:r>
          </w:p>
        </w:tc>
        <w:tc>
          <w:tcPr>
            <w:tcW w:w="1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D4" w:rsidRPr="002A78D6" w:rsidRDefault="00A04676" w:rsidP="00B16BD4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Указываются </w:t>
            </w:r>
            <w:r>
              <w:rPr>
                <w:rFonts w:ascii="Times New Roman" w:hAnsi="Times New Roman"/>
                <w:sz w:val="18"/>
                <w:szCs w:val="18"/>
              </w:rPr>
              <w:t>причины отказа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BD4" w:rsidRPr="002A78D6" w:rsidRDefault="00B16BD4" w:rsidP="00B16BD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отрицательный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BD4" w:rsidRPr="0066660B" w:rsidRDefault="00B16BD4" w:rsidP="00B16BD4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Приложить свою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2B3D0A" w:rsidRDefault="00B16BD4" w:rsidP="00B16BD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Приложить свою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B16BD4" w:rsidRPr="00B85F44" w:rsidRDefault="00B16BD4" w:rsidP="00B16BD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</w:t>
            </w: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 Почтовой связью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D4" w:rsidRPr="002A78D6" w:rsidRDefault="00B16BD4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A78D6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Default="00B16BD4" w:rsidP="00B16BD4">
            <w:pPr>
              <w:spacing w:after="0" w:line="240" w:lineRule="auto"/>
              <w:jc w:val="center"/>
            </w:pPr>
            <w:r w:rsidRPr="001F2D53">
              <w:rPr>
                <w:rFonts w:ascii="Times New Roman" w:hAnsi="Times New Roman"/>
                <w:bCs/>
                <w:sz w:val="20"/>
                <w:szCs w:val="20"/>
              </w:rPr>
              <w:t>1 месяц</w:t>
            </w:r>
          </w:p>
        </w:tc>
      </w:tr>
      <w:tr w:rsidR="001133A1" w:rsidRPr="00B85F44" w:rsidTr="00B16BD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3A1" w:rsidRPr="002A78D6" w:rsidRDefault="001133A1" w:rsidP="00B16BD4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A78D6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Внесение изменений в разрешение на строительство</w:t>
            </w:r>
          </w:p>
        </w:tc>
      </w:tr>
      <w:tr w:rsidR="00B16BD4" w:rsidRPr="00B85F44" w:rsidTr="00B16BD4">
        <w:trPr>
          <w:trHeight w:val="20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D4" w:rsidRPr="002B3D0A" w:rsidRDefault="00B16BD4" w:rsidP="00B16BD4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разрешение</w:t>
            </w:r>
            <w:r w:rsidRPr="0066660B">
              <w:rPr>
                <w:rFonts w:ascii="Times New Roman" w:hAnsi="Times New Roman"/>
                <w:sz w:val="18"/>
                <w:szCs w:val="18"/>
              </w:rPr>
              <w:t xml:space="preserve"> на строительство</w:t>
            </w:r>
          </w:p>
        </w:tc>
        <w:tc>
          <w:tcPr>
            <w:tcW w:w="1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Указываются: 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60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фамилия, имя, отчество (если имеется) гражданина, если основанием для выдачи разрешения на строительство является заявление физического лица;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полное наименование организации, если основанием для выдачи разрешения на строительство является заявление юридического лица.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подписания разрешения на строительство.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номер разрешения на строительство, присвоенный органом, осуществляющим выдачу разрешения на строительство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вид строительства (реконструкции), на который оформляется разрешение на строительство.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объекта капитального строительства в соответствии с утвержденной застройщиком или заказчиком проектной документацией.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выдачи градостроительного плана земельного участка, его номер и орган, выдавший градостроительный план земельного участка (не заполняется в отношении линейных объектов, кроме случаев, предусмотренных законодательством Российской Федерации).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кем, когда разработана проектная документация (реквизиты документа, наименование проектной организации).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дополнительные характеристики, необходимые для осуществления государственного кадастрового учета объекта капитального строительства, в том числе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адрес объекта капитального строительства, а при наличии -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- указывается описание местоположения в виде наименований субъекта Российской Федерации и муниципального образования.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основания для установления срока действия разрешения на строительство: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проектная документация (раздел);</w:t>
            </w:r>
          </w:p>
          <w:p w:rsidR="00B16BD4" w:rsidRPr="002A78D6" w:rsidRDefault="00B16BD4" w:rsidP="00B16BD4">
            <w:pPr>
              <w:widowControl w:val="0"/>
              <w:autoSpaceDE w:val="0"/>
              <w:spacing w:after="0" w:line="240" w:lineRule="auto"/>
              <w:ind w:right="-56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нормативный правовой акт (номер, дата, статья).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BD4" w:rsidRPr="002A78D6" w:rsidRDefault="00B16BD4" w:rsidP="00B16BD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 xml:space="preserve">положительный 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BD4" w:rsidRPr="0066660B" w:rsidRDefault="00B16BD4" w:rsidP="00B16BD4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Приложить свою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2B3D0A" w:rsidRDefault="00B16BD4" w:rsidP="00B16BD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Приложить свою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B16BD4" w:rsidRPr="00B85F44" w:rsidRDefault="00B16BD4" w:rsidP="00B16BD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</w:t>
            </w: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 Почтовой связью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D4" w:rsidRPr="002A78D6" w:rsidRDefault="00B16BD4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A78D6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Default="00B16BD4" w:rsidP="00B16BD4">
            <w:pPr>
              <w:spacing w:after="0" w:line="240" w:lineRule="auto"/>
            </w:pPr>
            <w:r w:rsidRPr="009F75F6">
              <w:rPr>
                <w:rFonts w:ascii="Times New Roman" w:hAnsi="Times New Roman"/>
                <w:bCs/>
                <w:sz w:val="20"/>
                <w:szCs w:val="20"/>
              </w:rPr>
              <w:t>1 месяц</w:t>
            </w:r>
          </w:p>
        </w:tc>
      </w:tr>
      <w:tr w:rsidR="00B16BD4" w:rsidRPr="00B85F44" w:rsidTr="00B16BD4">
        <w:trPr>
          <w:trHeight w:val="20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2.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D4" w:rsidRDefault="00B16BD4" w:rsidP="00B16BD4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sz w:val="18"/>
                <w:szCs w:val="18"/>
              </w:rPr>
              <w:t>уведомлени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66660B">
              <w:rPr>
                <w:rFonts w:ascii="Times New Roman" w:hAnsi="Times New Roman"/>
                <w:sz w:val="18"/>
                <w:szCs w:val="18"/>
              </w:rPr>
              <w:t xml:space="preserve"> о мотивированном отказе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 </w:t>
            </w:r>
            <w:r w:rsidRPr="004F0245">
              <w:rPr>
                <w:rFonts w:ascii="Times New Roman" w:hAnsi="Times New Roman"/>
                <w:sz w:val="18"/>
                <w:szCs w:val="18"/>
              </w:rPr>
              <w:t xml:space="preserve">внесении изменений в разрешение </w:t>
            </w:r>
            <w:r>
              <w:rPr>
                <w:rFonts w:ascii="Times New Roman" w:hAnsi="Times New Roman"/>
                <w:sz w:val="18"/>
                <w:szCs w:val="18"/>
              </w:rPr>
              <w:t>на строительство</w:t>
            </w:r>
          </w:p>
        </w:tc>
        <w:tc>
          <w:tcPr>
            <w:tcW w:w="1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D4" w:rsidRPr="002A78D6" w:rsidRDefault="00A04676" w:rsidP="00B16BD4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Указываются </w:t>
            </w:r>
            <w:r>
              <w:rPr>
                <w:rFonts w:ascii="Times New Roman" w:hAnsi="Times New Roman"/>
                <w:sz w:val="18"/>
                <w:szCs w:val="18"/>
              </w:rPr>
              <w:t>причины отказа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BD4" w:rsidRPr="002A78D6" w:rsidRDefault="00B16BD4" w:rsidP="00B16BD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отрицательный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BD4" w:rsidRPr="0066660B" w:rsidRDefault="00B16BD4" w:rsidP="00B16BD4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Приложить свою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2B3D0A" w:rsidRDefault="00B16BD4" w:rsidP="00B16BD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Приложить свою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B16BD4" w:rsidRPr="00B85F44" w:rsidRDefault="00B16BD4" w:rsidP="00B16BD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</w:t>
            </w: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 Почтовой связью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D4" w:rsidRPr="002A78D6" w:rsidRDefault="00B16BD4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A78D6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Default="00B16BD4" w:rsidP="00B16BD4">
            <w:pPr>
              <w:spacing w:after="0" w:line="240" w:lineRule="auto"/>
            </w:pPr>
            <w:r w:rsidRPr="009F75F6">
              <w:rPr>
                <w:rFonts w:ascii="Times New Roman" w:hAnsi="Times New Roman"/>
                <w:bCs/>
                <w:sz w:val="20"/>
                <w:szCs w:val="20"/>
              </w:rPr>
              <w:t>1 месяц</w:t>
            </w:r>
          </w:p>
        </w:tc>
      </w:tr>
      <w:tr w:rsidR="001133A1" w:rsidRPr="00B85F44" w:rsidTr="00B16BD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3A1" w:rsidRPr="002B3D0A" w:rsidRDefault="001133A1" w:rsidP="00B16BD4">
            <w:pPr>
              <w:spacing w:after="0" w:line="240" w:lineRule="auto"/>
              <w:ind w:left="709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66660B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4.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</w:t>
            </w:r>
            <w:r w:rsidRPr="0066660B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родление срока действия разрешения на строительство</w:t>
            </w:r>
          </w:p>
        </w:tc>
      </w:tr>
      <w:tr w:rsidR="00B16BD4" w:rsidRPr="00B85F44" w:rsidTr="00B16BD4">
        <w:trPr>
          <w:trHeight w:val="20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D4" w:rsidRPr="002B3D0A" w:rsidRDefault="00B16BD4" w:rsidP="00B16BD4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разрешение</w:t>
            </w:r>
            <w:r w:rsidRPr="0066660B">
              <w:rPr>
                <w:rFonts w:ascii="Times New Roman" w:hAnsi="Times New Roman"/>
                <w:sz w:val="18"/>
                <w:szCs w:val="18"/>
              </w:rPr>
              <w:t xml:space="preserve"> на строительство</w:t>
            </w:r>
          </w:p>
        </w:tc>
        <w:tc>
          <w:tcPr>
            <w:tcW w:w="1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Указываются: 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60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фамилия, имя, отчество (если имеется) гражданина, если основанием для выдачи разрешения на строительство является заявление физического лица;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полное наименование организации, если основанием для выдачи разрешения на строительство является заявление юридического лица.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подписания разрешения на строительство.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номер разрешения на строительство, присвоенный органом, осуществляющим выдачу разрешения на строительство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вид строительства (реконструкции), на который оформляется разрешение на строительство.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объекта капитального строительства в соответствии с утвержденной застройщиком или заказчиком проектной документацией.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выдачи градостроительного плана земельного участка, его номер и орган, выдавший градостроительный план земельного участка (не заполняется в отношении линейных объектов, кроме случаев, предусмотренных законодательством Российской Федерации).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кем, когда разработана проектная документация (реквизиты документа, наименование проектной организации).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дополнительные характеристики, необходимые для осуществления государственного кадастрового учета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объекта капитального строительства, в том числе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адрес объекта капитального строительства, а при наличии -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- указывается описание местоположения в виде наименований субъекта Российской Федерации и муниципального образования.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основания для установления срока действия разрешения на строительство: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проектная документация (раздел);</w:t>
            </w:r>
          </w:p>
          <w:p w:rsidR="00B16BD4" w:rsidRPr="0066660B" w:rsidRDefault="00B16BD4" w:rsidP="00B16BD4">
            <w:pPr>
              <w:widowControl w:val="0"/>
              <w:autoSpaceDE w:val="0"/>
              <w:spacing w:after="0" w:line="240" w:lineRule="auto"/>
              <w:ind w:right="-56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нормативный правовой акт (номер, дата, статья).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BD4" w:rsidRPr="0066660B" w:rsidRDefault="00B16BD4" w:rsidP="00B16BD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 xml:space="preserve">положительный 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BD4" w:rsidRPr="0066660B" w:rsidRDefault="00B16BD4" w:rsidP="00B16BD4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Приложить свою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2B3D0A" w:rsidRDefault="00B16BD4" w:rsidP="00B16BD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Приложить свою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B16BD4" w:rsidRPr="00B85F44" w:rsidRDefault="00B16BD4" w:rsidP="00B16BD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</w:t>
            </w: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 Почтовой связью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D4" w:rsidRPr="003C7065" w:rsidRDefault="00B16BD4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3C7065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Default="00B16BD4" w:rsidP="00B16BD4">
            <w:pPr>
              <w:spacing w:after="0" w:line="240" w:lineRule="auto"/>
            </w:pPr>
            <w:r w:rsidRPr="005F4F5F">
              <w:rPr>
                <w:rFonts w:ascii="Times New Roman" w:hAnsi="Times New Roman"/>
                <w:bCs/>
                <w:sz w:val="20"/>
                <w:szCs w:val="20"/>
              </w:rPr>
              <w:t>1 месяц</w:t>
            </w:r>
          </w:p>
        </w:tc>
      </w:tr>
      <w:tr w:rsidR="00B16BD4" w:rsidRPr="00B85F44" w:rsidTr="00B16BD4">
        <w:trPr>
          <w:trHeight w:val="20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2.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D4" w:rsidRDefault="00B16BD4" w:rsidP="00B16BD4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sz w:val="18"/>
                <w:szCs w:val="18"/>
              </w:rPr>
              <w:t>уведомлени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66660B">
              <w:rPr>
                <w:rFonts w:ascii="Times New Roman" w:hAnsi="Times New Roman"/>
                <w:sz w:val="18"/>
                <w:szCs w:val="18"/>
              </w:rPr>
              <w:t xml:space="preserve"> о мотивированном отказе в </w:t>
            </w:r>
            <w:r>
              <w:rPr>
                <w:rFonts w:ascii="Times New Roman" w:hAnsi="Times New Roman"/>
                <w:sz w:val="18"/>
                <w:szCs w:val="18"/>
              </w:rPr>
              <w:t>продлении разрешения на строительство</w:t>
            </w:r>
          </w:p>
        </w:tc>
        <w:tc>
          <w:tcPr>
            <w:tcW w:w="1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D4" w:rsidRPr="0066660B" w:rsidRDefault="00A04676" w:rsidP="00B16BD4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Указываются </w:t>
            </w:r>
            <w:r>
              <w:rPr>
                <w:rFonts w:ascii="Times New Roman" w:hAnsi="Times New Roman"/>
                <w:sz w:val="18"/>
                <w:szCs w:val="18"/>
              </w:rPr>
              <w:t>причины отказа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BD4" w:rsidRPr="0066660B" w:rsidRDefault="00B16BD4" w:rsidP="00B16BD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отрицательный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BD4" w:rsidRPr="0066660B" w:rsidRDefault="00B16BD4" w:rsidP="00B16BD4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Приложить свою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2B3D0A" w:rsidRDefault="00B16BD4" w:rsidP="00B16BD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Приложить свою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B16BD4" w:rsidRPr="00B85F44" w:rsidRDefault="00B16BD4" w:rsidP="00B16BD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</w:t>
            </w: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 Почтовой связью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D4" w:rsidRPr="003C7065" w:rsidRDefault="00B16BD4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3C7065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Default="00B16BD4" w:rsidP="00B16BD4">
            <w:pPr>
              <w:spacing w:after="0" w:line="240" w:lineRule="auto"/>
            </w:pPr>
            <w:r w:rsidRPr="005F4F5F">
              <w:rPr>
                <w:rFonts w:ascii="Times New Roman" w:hAnsi="Times New Roman"/>
                <w:bCs/>
                <w:sz w:val="20"/>
                <w:szCs w:val="20"/>
              </w:rPr>
              <w:t>1 месяц</w:t>
            </w:r>
          </w:p>
        </w:tc>
      </w:tr>
    </w:tbl>
    <w:p w:rsidR="00311C1A" w:rsidRPr="00B85F44" w:rsidRDefault="004930B2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18"/>
          <w:szCs w:val="18"/>
        </w:rPr>
        <w:br w:type="page"/>
      </w:r>
      <w:r w:rsidR="00311C1A"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7. «Технологические процессы предоставления «подуслуги»</w:t>
      </w:r>
    </w:p>
    <w:p w:rsidR="00897E70" w:rsidRPr="00B85F44" w:rsidRDefault="00897E70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4"/>
        <w:gridCol w:w="2159"/>
        <w:gridCol w:w="3965"/>
        <w:gridCol w:w="1842"/>
        <w:gridCol w:w="1842"/>
        <w:gridCol w:w="2837"/>
        <w:gridCol w:w="1702"/>
      </w:tblGrid>
      <w:tr w:rsidR="009B26CA" w:rsidRPr="00B85F44" w:rsidTr="009F31A3">
        <w:trPr>
          <w:trHeight w:val="20"/>
        </w:trPr>
        <w:tc>
          <w:tcPr>
            <w:tcW w:w="170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727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1335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620" w:type="pct"/>
            <w:shd w:val="clear" w:color="000000" w:fill="CCFFCC"/>
            <w:vAlign w:val="center"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620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955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573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9B26CA" w:rsidRPr="00B85F44" w:rsidTr="009F31A3">
        <w:trPr>
          <w:trHeight w:val="20"/>
        </w:trPr>
        <w:tc>
          <w:tcPr>
            <w:tcW w:w="170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5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D02BD4" w:rsidRPr="00B85F44" w:rsidTr="00275735">
        <w:trPr>
          <w:trHeight w:val="20"/>
        </w:trPr>
        <w:tc>
          <w:tcPr>
            <w:tcW w:w="5000" w:type="pct"/>
            <w:gridSpan w:val="7"/>
          </w:tcPr>
          <w:p w:rsidR="00D02BD4" w:rsidRPr="00B85F44" w:rsidRDefault="004F0245" w:rsidP="004F0245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F024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</w:t>
            </w:r>
            <w:r w:rsidRPr="004F024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ыдача разрешения на строительство (реконструкцию) объ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екта капитального строительства</w:t>
            </w:r>
          </w:p>
        </w:tc>
      </w:tr>
      <w:tr w:rsidR="000E19B1" w:rsidRPr="00B85F44" w:rsidTr="00275735">
        <w:trPr>
          <w:trHeight w:val="20"/>
        </w:trPr>
        <w:tc>
          <w:tcPr>
            <w:tcW w:w="5000" w:type="pct"/>
            <w:gridSpan w:val="7"/>
          </w:tcPr>
          <w:p w:rsidR="000E19B1" w:rsidRPr="00B85F44" w:rsidRDefault="00E758FA" w:rsidP="00E758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1.1 Прием и регистрация документов</w:t>
            </w:r>
          </w:p>
        </w:tc>
      </w:tr>
      <w:tr w:rsidR="00A04676" w:rsidRPr="00B85F44" w:rsidTr="002B3D0A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EB2CE5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727" w:type="pct"/>
            <w:shd w:val="clear" w:color="auto" w:fill="auto"/>
            <w:hideMark/>
          </w:tcPr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bCs/>
                <w:sz w:val="18"/>
                <w:szCs w:val="18"/>
              </w:rPr>
              <w:t>Прием поступивших заявления и документов</w:t>
            </w:r>
          </w:p>
        </w:tc>
        <w:tc>
          <w:tcPr>
            <w:tcW w:w="1335" w:type="pct"/>
            <w:shd w:val="clear" w:color="auto" w:fill="auto"/>
            <w:hideMark/>
          </w:tcPr>
          <w:p w:rsidR="00A04676" w:rsidRPr="00EB2CE5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t>Специалист осуществляет:</w:t>
            </w:r>
          </w:p>
          <w:p w:rsidR="00A04676" w:rsidRPr="00EB2CE5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t>- прием заявления и документов</w:t>
            </w:r>
          </w:p>
          <w:p w:rsidR="00A04676" w:rsidRPr="00EB2CE5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0" w:type="pct"/>
          </w:tcPr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t xml:space="preserve">Не более 20 минут </w:t>
            </w:r>
          </w:p>
        </w:tc>
        <w:tc>
          <w:tcPr>
            <w:tcW w:w="620" w:type="pct"/>
            <w:shd w:val="clear" w:color="auto" w:fill="auto"/>
            <w:hideMark/>
          </w:tcPr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t xml:space="preserve">МФЦ, </w:t>
            </w: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  <w:hideMark/>
          </w:tcPr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t>Документационное обеспечение (формы для заполнения заявления на получение мунуслуги),</w:t>
            </w:r>
          </w:p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EB2CE5" w:rsidRDefault="00A04676" w:rsidP="00EB2C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t> </w:t>
            </w:r>
            <w:r w:rsidR="00EB2CE5" w:rsidRPr="00EB2CE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676" w:rsidRPr="00B85F44" w:rsidTr="002B3D0A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727" w:type="pct"/>
            <w:shd w:val="clear" w:color="auto" w:fill="auto"/>
            <w:hideMark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Направление документов в ОМСУ</w:t>
            </w:r>
          </w:p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(посредством курьерской доставки)</w:t>
            </w:r>
          </w:p>
        </w:tc>
        <w:tc>
          <w:tcPr>
            <w:tcW w:w="1335" w:type="pct"/>
            <w:shd w:val="clear" w:color="auto" w:fill="auto"/>
            <w:hideMark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Перечень передаваемых МФЦ документов проверяется представителем ОМСУ на соответствие письму – реестру. Факт приема – передачи документов подтверждается путем проставления на одном из экземпляров письма – реестра отметки о получении документов с указанием даты, а также должности и Ф.И.О. сотрудника, принявшего документы.</w:t>
            </w:r>
          </w:p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При выявлении несоответствия перечня передаваемых представителем МФЦ документов реестру документов, приложенному к сопроводительному письму, представитель ОМСУ наряду с отметкой о получении документов делает отметку о таком несоответствии.</w:t>
            </w:r>
          </w:p>
        </w:tc>
        <w:tc>
          <w:tcPr>
            <w:tcW w:w="620" w:type="pct"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>Указывается срок из соглашения с МФЦ</w:t>
            </w:r>
          </w:p>
        </w:tc>
        <w:tc>
          <w:tcPr>
            <w:tcW w:w="620" w:type="pct"/>
            <w:shd w:val="clear" w:color="auto" w:fill="auto"/>
            <w:hideMark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МФЦ</w:t>
            </w:r>
            <w:r>
              <w:rPr>
                <w:rFonts w:ascii="Times New Roman" w:hAnsi="Times New Roman"/>
                <w:sz w:val="18"/>
                <w:szCs w:val="18"/>
              </w:rPr>
              <w:t>, ОМСУ</w:t>
            </w:r>
          </w:p>
        </w:tc>
        <w:tc>
          <w:tcPr>
            <w:tcW w:w="955" w:type="pct"/>
            <w:shd w:val="clear" w:color="auto" w:fill="auto"/>
            <w:hideMark/>
          </w:tcPr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t>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EB2CE5" w:rsidRDefault="00EB2CE5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676" w:rsidRPr="00B85F44" w:rsidTr="002B3D0A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EB2CE5">
              <w:rPr>
                <w:rFonts w:ascii="Times New Roman" w:hAnsi="Times New Roman"/>
                <w:bCs/>
                <w:sz w:val="18"/>
                <w:szCs w:val="18"/>
              </w:rPr>
              <w:t>3.</w:t>
            </w:r>
          </w:p>
        </w:tc>
        <w:tc>
          <w:tcPr>
            <w:tcW w:w="727" w:type="pct"/>
            <w:shd w:val="clear" w:color="auto" w:fill="auto"/>
            <w:hideMark/>
          </w:tcPr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EB2CE5">
              <w:rPr>
                <w:rFonts w:ascii="Times New Roman" w:hAnsi="Times New Roman"/>
                <w:bCs/>
                <w:sz w:val="18"/>
                <w:szCs w:val="18"/>
              </w:rPr>
              <w:t>Регистрация заявления</w:t>
            </w:r>
          </w:p>
        </w:tc>
        <w:tc>
          <w:tcPr>
            <w:tcW w:w="1335" w:type="pct"/>
            <w:shd w:val="clear" w:color="auto" w:fill="auto"/>
            <w:hideMark/>
          </w:tcPr>
          <w:p w:rsidR="00A04676" w:rsidRPr="00EB2CE5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t>Специалист осуществляет фиксацию заявления в соответствии с Инструкцией по делопроизводству</w:t>
            </w:r>
          </w:p>
        </w:tc>
        <w:tc>
          <w:tcPr>
            <w:tcW w:w="620" w:type="pct"/>
          </w:tcPr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t>Не более 5 минут в течение 1 рабочего дня</w:t>
            </w:r>
          </w:p>
        </w:tc>
        <w:tc>
          <w:tcPr>
            <w:tcW w:w="620" w:type="pct"/>
            <w:shd w:val="clear" w:color="auto" w:fill="auto"/>
            <w:hideMark/>
          </w:tcPr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  <w:hideMark/>
          </w:tcPr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EB2CE5" w:rsidRDefault="00EB2CE5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95ABC" w:rsidRPr="00B85F44" w:rsidTr="00275735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295ABC" w:rsidRPr="00B85F44" w:rsidRDefault="00D02BD4" w:rsidP="00D440F6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>ормирование и направление межведомственных запросов в органы власти (организации), участвующие в предоставлении услуги</w:t>
            </w:r>
          </w:p>
        </w:tc>
      </w:tr>
      <w:tr w:rsidR="00C90949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C90949" w:rsidRPr="00B85F44" w:rsidRDefault="00C90949" w:rsidP="009155A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</w:t>
            </w:r>
          </w:p>
        </w:tc>
        <w:tc>
          <w:tcPr>
            <w:tcW w:w="727" w:type="pct"/>
            <w:shd w:val="clear" w:color="auto" w:fill="auto"/>
            <w:hideMark/>
          </w:tcPr>
          <w:p w:rsidR="00C90949" w:rsidRPr="00B85F44" w:rsidRDefault="00D02BD4" w:rsidP="00D02BD4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Формирование и направление межведомственных запросов в органы 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власти (организации),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участвующие в предоставлении услуги </w:t>
            </w:r>
          </w:p>
        </w:tc>
        <w:tc>
          <w:tcPr>
            <w:tcW w:w="1335" w:type="pct"/>
            <w:shd w:val="clear" w:color="auto" w:fill="auto"/>
            <w:hideMark/>
          </w:tcPr>
          <w:p w:rsidR="00A674FF" w:rsidRPr="00B85F44" w:rsidRDefault="00C90949" w:rsidP="007C3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Специалист </w:t>
            </w:r>
            <w:r w:rsidR="00EF1009">
              <w:rPr>
                <w:rFonts w:ascii="Times New Roman" w:hAnsi="Times New Roman"/>
                <w:bCs/>
                <w:sz w:val="18"/>
                <w:szCs w:val="18"/>
              </w:rPr>
              <w:t>ф</w:t>
            </w:r>
            <w:r w:rsidR="00EF1009" w:rsidRPr="00D02BD4">
              <w:rPr>
                <w:rFonts w:ascii="Times New Roman" w:hAnsi="Times New Roman"/>
                <w:bCs/>
                <w:sz w:val="18"/>
                <w:szCs w:val="18"/>
              </w:rPr>
              <w:t>ормир</w:t>
            </w:r>
            <w:r w:rsidR="00EF1009">
              <w:rPr>
                <w:rFonts w:ascii="Times New Roman" w:hAnsi="Times New Roman"/>
                <w:bCs/>
                <w:sz w:val="18"/>
                <w:szCs w:val="18"/>
              </w:rPr>
              <w:t>ует</w:t>
            </w:r>
            <w:r w:rsidR="00EF1009"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и направл</w:t>
            </w:r>
            <w:r w:rsidR="00EF1009">
              <w:rPr>
                <w:rFonts w:ascii="Times New Roman" w:hAnsi="Times New Roman"/>
                <w:bCs/>
                <w:sz w:val="18"/>
                <w:szCs w:val="18"/>
              </w:rPr>
              <w:t>яет</w:t>
            </w:r>
            <w:r w:rsidR="00EF1009"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межведомственны</w:t>
            </w:r>
            <w:r w:rsidR="00EF1009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="00EF1009"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запрос</w:t>
            </w:r>
            <w:r w:rsidR="00EF1009">
              <w:rPr>
                <w:rFonts w:ascii="Times New Roman" w:hAnsi="Times New Roman"/>
                <w:bCs/>
                <w:sz w:val="18"/>
                <w:szCs w:val="18"/>
              </w:rPr>
              <w:t>ы</w:t>
            </w:r>
            <w:r w:rsidR="00EF1009"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в органы власти (организации),</w:t>
            </w:r>
            <w:r w:rsidR="00EF10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="00EF1009" w:rsidRPr="00D02BD4">
              <w:rPr>
                <w:rFonts w:ascii="Times New Roman" w:hAnsi="Times New Roman"/>
                <w:bCs/>
                <w:sz w:val="18"/>
                <w:szCs w:val="18"/>
              </w:rPr>
              <w:t>участвующие в предоставлении услуги</w:t>
            </w:r>
          </w:p>
          <w:p w:rsidR="00C90949" w:rsidRPr="00B85F44" w:rsidRDefault="00C90949" w:rsidP="007C3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0" w:type="pct"/>
          </w:tcPr>
          <w:p w:rsidR="00C90949" w:rsidRPr="00B85F44" w:rsidRDefault="00D02BD4" w:rsidP="00D02B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  <w:r w:rsidR="00C90949"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календарны</w:t>
            </w:r>
            <w:r w:rsidR="00C90949" w:rsidRPr="00B85F44">
              <w:rPr>
                <w:rFonts w:ascii="Times New Roman" w:hAnsi="Times New Roman"/>
                <w:sz w:val="18"/>
                <w:szCs w:val="18"/>
              </w:rPr>
              <w:t>х дней</w:t>
            </w:r>
          </w:p>
        </w:tc>
        <w:tc>
          <w:tcPr>
            <w:tcW w:w="620" w:type="pct"/>
            <w:shd w:val="clear" w:color="auto" w:fill="auto"/>
            <w:hideMark/>
          </w:tcPr>
          <w:p w:rsidR="00C90949" w:rsidRPr="00B85F44" w:rsidRDefault="005E2BC1" w:rsidP="009155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  <w:hideMark/>
          </w:tcPr>
          <w:p w:rsidR="00EF1009" w:rsidRPr="00B85F44" w:rsidRDefault="00EF1009" w:rsidP="00EF1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E85D51" w:rsidRPr="00B85F44" w:rsidRDefault="00EF1009" w:rsidP="00EF1009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</w:t>
            </w:r>
            <w:r w:rsidRPr="00B85F44">
              <w:rPr>
                <w:rFonts w:ascii="Times New Roman" w:hAnsi="Times New Roman"/>
                <w:sz w:val="18"/>
                <w:szCs w:val="18"/>
              </w:rPr>
              <w:lastRenderedPageBreak/>
              <w:t>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C90949" w:rsidRPr="00B85F44" w:rsidRDefault="00C90949" w:rsidP="00EF1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</w:tr>
      <w:tr w:rsidR="00EF1009" w:rsidRPr="00B85F44" w:rsidTr="00EF1009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EF1009" w:rsidRPr="00B85F44" w:rsidRDefault="00EF1009" w:rsidP="00EF1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1.3. Р</w:t>
            </w:r>
            <w:r w:rsidRPr="00EF1009">
              <w:rPr>
                <w:rFonts w:ascii="Times New Roman" w:hAnsi="Times New Roman"/>
                <w:sz w:val="18"/>
                <w:szCs w:val="18"/>
              </w:rPr>
              <w:t>ассмотрение заявления и представленных документов и принятие решения по подготовке результата предоставления муниципальной услуги</w:t>
            </w:r>
          </w:p>
        </w:tc>
      </w:tr>
      <w:tr w:rsidR="00127CB0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127CB0" w:rsidRPr="00B85F44" w:rsidRDefault="00127CB0" w:rsidP="009155A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727" w:type="pct"/>
            <w:shd w:val="clear" w:color="auto" w:fill="auto"/>
          </w:tcPr>
          <w:p w:rsidR="00127CB0" w:rsidRPr="00B85F44" w:rsidRDefault="00127CB0" w:rsidP="009155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EF1009">
              <w:rPr>
                <w:rFonts w:ascii="Times New Roman" w:hAnsi="Times New Roman"/>
                <w:sz w:val="18"/>
                <w:szCs w:val="18"/>
              </w:rPr>
              <w:t>ассмотрение заявления и представленных документов и принятие решения по подготовке результата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127CB0" w:rsidRPr="005716ED" w:rsidRDefault="00127CB0" w:rsidP="00571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специалист, ответственный за предоставление муниципальной услуги:</w:t>
            </w:r>
          </w:p>
          <w:p w:rsidR="00127CB0" w:rsidRPr="005716ED" w:rsidRDefault="00127CB0" w:rsidP="00571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1) проводит проверку наличия документов, необходимых для принятия решения о предоставлении муниципальной услуги;</w:t>
            </w:r>
          </w:p>
          <w:p w:rsidR="00127CB0" w:rsidRPr="005716ED" w:rsidRDefault="00127CB0" w:rsidP="00571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2) подготавливает проект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разрешения на строительство либо </w:t>
            </w:r>
            <w:r w:rsidRPr="0066660B">
              <w:rPr>
                <w:rFonts w:ascii="Times New Roman" w:hAnsi="Times New Roman"/>
                <w:sz w:val="18"/>
                <w:szCs w:val="18"/>
              </w:rPr>
              <w:t>уведомлени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66660B">
              <w:rPr>
                <w:rFonts w:ascii="Times New Roman" w:hAnsi="Times New Roman"/>
                <w:sz w:val="18"/>
                <w:szCs w:val="18"/>
              </w:rPr>
              <w:t xml:space="preserve"> о мотивированном отказе в выдаче разрешения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127CB0" w:rsidRPr="00B85F44" w:rsidRDefault="00127CB0" w:rsidP="00571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5) обеспечивает согласование уполномоченн</w:t>
            </w:r>
            <w:r>
              <w:rPr>
                <w:rFonts w:ascii="Times New Roman" w:hAnsi="Times New Roman"/>
                <w:sz w:val="18"/>
                <w:szCs w:val="18"/>
              </w:rPr>
              <w:t>ым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должностн</w:t>
            </w:r>
            <w:r>
              <w:rPr>
                <w:rFonts w:ascii="Times New Roman" w:hAnsi="Times New Roman"/>
                <w:sz w:val="18"/>
                <w:szCs w:val="18"/>
              </w:rPr>
              <w:t>ым лицом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и подписание уполномоченн</w:t>
            </w:r>
            <w:r>
              <w:rPr>
                <w:rFonts w:ascii="Times New Roman" w:hAnsi="Times New Roman"/>
                <w:sz w:val="18"/>
                <w:szCs w:val="18"/>
              </w:rPr>
              <w:t>ым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должностн</w:t>
            </w:r>
            <w:r>
              <w:rPr>
                <w:rFonts w:ascii="Times New Roman" w:hAnsi="Times New Roman"/>
                <w:sz w:val="18"/>
                <w:szCs w:val="18"/>
              </w:rPr>
              <w:t>ым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лицо</w:t>
            </w: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указанных в подпункте 2) проектов документов.</w:t>
            </w:r>
          </w:p>
        </w:tc>
        <w:tc>
          <w:tcPr>
            <w:tcW w:w="620" w:type="pct"/>
          </w:tcPr>
          <w:p w:rsidR="00127CB0" w:rsidRDefault="00127CB0" w:rsidP="00A42B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течении 1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календарного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дня</w:t>
            </w:r>
          </w:p>
        </w:tc>
        <w:tc>
          <w:tcPr>
            <w:tcW w:w="620" w:type="pct"/>
            <w:shd w:val="clear" w:color="auto" w:fill="auto"/>
          </w:tcPr>
          <w:p w:rsidR="00127CB0" w:rsidRPr="00B85F44" w:rsidRDefault="00127CB0" w:rsidP="005716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127CB0" w:rsidRPr="00B85F44" w:rsidRDefault="00127CB0" w:rsidP="00A674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 (формы для заполнения заявления на получение госуслуги),</w:t>
            </w:r>
          </w:p>
          <w:p w:rsidR="00127CB0" w:rsidRPr="00B85F44" w:rsidRDefault="00127CB0" w:rsidP="00A674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127CB0" w:rsidRPr="00B85F44" w:rsidRDefault="00127CB0" w:rsidP="00EA1F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716ED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5716ED" w:rsidRPr="00B85F44" w:rsidRDefault="005716ED" w:rsidP="009155A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2.</w:t>
            </w:r>
          </w:p>
        </w:tc>
        <w:tc>
          <w:tcPr>
            <w:tcW w:w="727" w:type="pct"/>
            <w:shd w:val="clear" w:color="auto" w:fill="auto"/>
          </w:tcPr>
          <w:p w:rsidR="005716ED" w:rsidRDefault="005716ED" w:rsidP="005716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егистр</w:t>
            </w:r>
            <w:r>
              <w:rPr>
                <w:rFonts w:ascii="Times New Roman" w:hAnsi="Times New Roman"/>
                <w:sz w:val="18"/>
                <w:szCs w:val="18"/>
              </w:rPr>
              <w:t>ация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результат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5716ED" w:rsidRPr="005716ED" w:rsidRDefault="005716ED" w:rsidP="00193E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Специалист, ответственный за предоставление муниципальной услуги, регистрирует результат предостав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ления муниципальной услуги в журнале /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электронной базе данных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путем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присвоени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регистрационного номера </w:t>
            </w:r>
            <w:r w:rsidR="00193E0C">
              <w:rPr>
                <w:rFonts w:ascii="Times New Roman" w:hAnsi="Times New Roman"/>
                <w:sz w:val="18"/>
                <w:szCs w:val="18"/>
              </w:rPr>
              <w:t xml:space="preserve">разрешению на строительство либо </w:t>
            </w:r>
            <w:r w:rsidR="00193E0C" w:rsidRPr="0066660B">
              <w:rPr>
                <w:rFonts w:ascii="Times New Roman" w:hAnsi="Times New Roman"/>
                <w:sz w:val="18"/>
                <w:szCs w:val="18"/>
              </w:rPr>
              <w:t>уведомлени</w:t>
            </w:r>
            <w:r w:rsidR="00193E0C">
              <w:rPr>
                <w:rFonts w:ascii="Times New Roman" w:hAnsi="Times New Roman"/>
                <w:sz w:val="18"/>
                <w:szCs w:val="18"/>
              </w:rPr>
              <w:t>ю</w:t>
            </w:r>
            <w:r w:rsidR="00193E0C" w:rsidRPr="0066660B">
              <w:rPr>
                <w:rFonts w:ascii="Times New Roman" w:hAnsi="Times New Roman"/>
                <w:sz w:val="18"/>
                <w:szCs w:val="18"/>
              </w:rPr>
              <w:t xml:space="preserve"> о мотивированном отказе в выдаче разрешения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0" w:type="pct"/>
          </w:tcPr>
          <w:p w:rsidR="005716ED" w:rsidRDefault="005716ED" w:rsidP="005716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течении 1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календарного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дня</w:t>
            </w:r>
          </w:p>
        </w:tc>
        <w:tc>
          <w:tcPr>
            <w:tcW w:w="620" w:type="pct"/>
            <w:shd w:val="clear" w:color="auto" w:fill="auto"/>
          </w:tcPr>
          <w:p w:rsidR="005716ED" w:rsidRPr="00B85F44" w:rsidRDefault="005716ED" w:rsidP="00F446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5716ED" w:rsidRPr="00B85F44" w:rsidRDefault="005716ED" w:rsidP="00F446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 (формы для заполнения заявления на получение госуслуги),</w:t>
            </w:r>
          </w:p>
          <w:p w:rsidR="005716ED" w:rsidRPr="00B85F44" w:rsidRDefault="005716ED" w:rsidP="00F446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5716ED" w:rsidRPr="00B85F44" w:rsidRDefault="005716ED" w:rsidP="00EA1F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716ED" w:rsidRPr="00B85F44" w:rsidTr="005716ED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5716ED" w:rsidRPr="00B85F44" w:rsidRDefault="005716ED" w:rsidP="005716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1.4.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</w:tr>
      <w:tr w:rsidR="004A6110" w:rsidRPr="00B85F44" w:rsidTr="004A6110">
        <w:trPr>
          <w:trHeight w:val="1795"/>
        </w:trPr>
        <w:tc>
          <w:tcPr>
            <w:tcW w:w="170" w:type="pct"/>
            <w:shd w:val="clear" w:color="auto" w:fill="auto"/>
          </w:tcPr>
          <w:p w:rsidR="004A6110" w:rsidRPr="00A04676" w:rsidRDefault="004A6110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727" w:type="pct"/>
            <w:shd w:val="clear" w:color="auto" w:fill="auto"/>
          </w:tcPr>
          <w:p w:rsidR="004A6110" w:rsidRPr="00A04676" w:rsidRDefault="004A6110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Уведомление МФЦ о готовности результата</w:t>
            </w:r>
          </w:p>
        </w:tc>
        <w:tc>
          <w:tcPr>
            <w:tcW w:w="1335" w:type="pct"/>
            <w:shd w:val="clear" w:color="auto" w:fill="auto"/>
          </w:tcPr>
          <w:p w:rsidR="004A6110" w:rsidRPr="00A04676" w:rsidRDefault="004A6110" w:rsidP="004A61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случае, если в качестве способа получения результата, указанного заявителем при обращении за предоставлением муниципальной услуги, выбран МФЦ</w:t>
            </w:r>
          </w:p>
        </w:tc>
        <w:tc>
          <w:tcPr>
            <w:tcW w:w="620" w:type="pct"/>
          </w:tcPr>
          <w:p w:rsidR="004A6110" w:rsidRPr="00A04676" w:rsidRDefault="004A6110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04676">
              <w:rPr>
                <w:rFonts w:ascii="Times New Roman" w:hAnsi="Times New Roman"/>
                <w:sz w:val="18"/>
                <w:szCs w:val="18"/>
                <w:highlight w:val="yellow"/>
              </w:rPr>
              <w:t>Указать сроки из соглашения с МФЦ</w:t>
            </w:r>
          </w:p>
        </w:tc>
        <w:tc>
          <w:tcPr>
            <w:tcW w:w="620" w:type="pct"/>
            <w:shd w:val="clear" w:color="auto" w:fill="auto"/>
          </w:tcPr>
          <w:p w:rsidR="004A6110" w:rsidRPr="00A04676" w:rsidRDefault="004A6110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органа, ответственный за прием и регистрацию</w:t>
            </w:r>
          </w:p>
        </w:tc>
        <w:tc>
          <w:tcPr>
            <w:tcW w:w="955" w:type="pct"/>
            <w:shd w:val="clear" w:color="auto" w:fill="auto"/>
          </w:tcPr>
          <w:p w:rsidR="004A6110" w:rsidRPr="00A04676" w:rsidRDefault="004A6110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4A6110" w:rsidRPr="00A04676" w:rsidRDefault="004A6110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ins w:id="0" w:author="Вера Балашова" w:date="2017-08-17T11:19:00Z">
              <w:r w:rsidRPr="00A04676">
                <w:rPr>
                  <w:rFonts w:ascii="Times New Roman" w:hAnsi="Times New Roman"/>
                  <w:sz w:val="18"/>
                  <w:szCs w:val="18"/>
                </w:rPr>
                <w:t>-</w:t>
              </w:r>
            </w:ins>
          </w:p>
        </w:tc>
      </w:tr>
      <w:tr w:rsidR="004A6110" w:rsidRPr="00B85F44" w:rsidTr="009F31A3">
        <w:trPr>
          <w:trHeight w:val="1795"/>
        </w:trPr>
        <w:tc>
          <w:tcPr>
            <w:tcW w:w="170" w:type="pct"/>
            <w:shd w:val="clear" w:color="auto" w:fill="auto"/>
          </w:tcPr>
          <w:p w:rsidR="004A6110" w:rsidRPr="00A04676" w:rsidRDefault="004A6110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727" w:type="pct"/>
            <w:shd w:val="clear" w:color="auto" w:fill="auto"/>
          </w:tcPr>
          <w:p w:rsidR="004A6110" w:rsidRPr="00A04676" w:rsidRDefault="004A6110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Направление результата в МФЦ</w:t>
            </w:r>
          </w:p>
        </w:tc>
        <w:tc>
          <w:tcPr>
            <w:tcW w:w="1335" w:type="pct"/>
            <w:shd w:val="clear" w:color="auto" w:fill="auto"/>
          </w:tcPr>
          <w:p w:rsidR="004A6110" w:rsidRPr="00A04676" w:rsidRDefault="004A6110" w:rsidP="004A61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случае, если в качестве способа получения результата, указанного заявителем при обращении за предоставлением муниципальной услуги, выбран МФЦ</w:t>
            </w:r>
          </w:p>
        </w:tc>
        <w:tc>
          <w:tcPr>
            <w:tcW w:w="620" w:type="pct"/>
          </w:tcPr>
          <w:p w:rsidR="004A6110" w:rsidRPr="00A04676" w:rsidRDefault="004A6110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04676">
              <w:rPr>
                <w:rFonts w:ascii="Times New Roman" w:hAnsi="Times New Roman"/>
                <w:sz w:val="18"/>
                <w:szCs w:val="18"/>
                <w:highlight w:val="yellow"/>
              </w:rPr>
              <w:t>Указать сроки из соглашения с МФЦ</w:t>
            </w:r>
          </w:p>
        </w:tc>
        <w:tc>
          <w:tcPr>
            <w:tcW w:w="620" w:type="pct"/>
            <w:shd w:val="clear" w:color="auto" w:fill="auto"/>
          </w:tcPr>
          <w:p w:rsidR="004A6110" w:rsidRPr="00A04676" w:rsidRDefault="004A6110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органа, ответственный за прием и регистрацию, специалист МФЦ</w:t>
            </w:r>
          </w:p>
        </w:tc>
        <w:tc>
          <w:tcPr>
            <w:tcW w:w="955" w:type="pct"/>
            <w:shd w:val="clear" w:color="auto" w:fill="auto"/>
          </w:tcPr>
          <w:p w:rsidR="004A6110" w:rsidRPr="00A04676" w:rsidRDefault="004A6110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573" w:type="pct"/>
            <w:shd w:val="clear" w:color="auto" w:fill="auto"/>
          </w:tcPr>
          <w:p w:rsidR="004A6110" w:rsidRPr="00A04676" w:rsidRDefault="004A6110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Сопроводительное письмо-реестр</w:t>
            </w:r>
            <w:r w:rsidR="00600E1F" w:rsidRPr="00A04676">
              <w:rPr>
                <w:rFonts w:ascii="Times New Roman" w:hAnsi="Times New Roman"/>
                <w:sz w:val="18"/>
                <w:szCs w:val="18"/>
              </w:rPr>
              <w:t xml:space="preserve"> (приложение № 4)</w:t>
            </w:r>
          </w:p>
        </w:tc>
      </w:tr>
      <w:tr w:rsidR="004A6110" w:rsidRPr="00B85F44" w:rsidTr="009F31A3">
        <w:trPr>
          <w:trHeight w:val="1795"/>
        </w:trPr>
        <w:tc>
          <w:tcPr>
            <w:tcW w:w="170" w:type="pct"/>
            <w:shd w:val="clear" w:color="auto" w:fill="auto"/>
          </w:tcPr>
          <w:p w:rsidR="004A6110" w:rsidRPr="00A04676" w:rsidRDefault="004A6110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lastRenderedPageBreak/>
              <w:t>3.</w:t>
            </w:r>
          </w:p>
        </w:tc>
        <w:tc>
          <w:tcPr>
            <w:tcW w:w="727" w:type="pct"/>
            <w:shd w:val="clear" w:color="auto" w:fill="auto"/>
          </w:tcPr>
          <w:p w:rsidR="004A6110" w:rsidRPr="00A04676" w:rsidRDefault="004A6110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4A6110" w:rsidRPr="00A04676" w:rsidRDefault="004A6110" w:rsidP="004A61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ОМСУ, ответственный за прием и регистрацию документов:</w:t>
            </w:r>
          </w:p>
          <w:p w:rsidR="004A6110" w:rsidRPr="00A04676" w:rsidRDefault="004A6110" w:rsidP="004A61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уведомляет заявителя о принятом решении по телефону (при наличии номера телефона в заявлении) и выдает ему разрешения на строительство либо уведомление о мотивированном отказе в выдаче разрешения.</w:t>
            </w:r>
          </w:p>
          <w:p w:rsidR="004A6110" w:rsidRPr="00A04676" w:rsidRDefault="004A6110" w:rsidP="004A61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 отсутствия возможности оперативного вручения заявителю разрешения на строительство либо уведомление о мотивированном отказе в выдаче разрешения, документы направляются ОМСУ заявителю в день их подписания почтовым отправлением.</w:t>
            </w:r>
          </w:p>
          <w:p w:rsidR="004A6110" w:rsidRPr="00A04676" w:rsidRDefault="004A6110" w:rsidP="004A61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 обращения заявителя за предоставлением муниципальной услуги в электронном виде, он информируется ОМСУ о принятом решении через Единый и региональный порталы.</w:t>
            </w:r>
          </w:p>
          <w:p w:rsidR="004A6110" w:rsidRPr="00A04676" w:rsidRDefault="004A6110" w:rsidP="004A61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 если в качестве способа получения результата, указанного заявителем при обращении за предоставлением муниципальной услуги, выбран МФЦ, документы передаются в МФЦ в срок, предусмотренный Соглашением о взаимодействии, но не позднее рабочего дня, следующего за днем их подписания.</w:t>
            </w:r>
          </w:p>
        </w:tc>
        <w:tc>
          <w:tcPr>
            <w:tcW w:w="620" w:type="pct"/>
          </w:tcPr>
          <w:p w:rsidR="004A6110" w:rsidRPr="00A04676" w:rsidRDefault="004A6110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течении 1 календарного дня</w:t>
            </w:r>
          </w:p>
        </w:tc>
        <w:tc>
          <w:tcPr>
            <w:tcW w:w="620" w:type="pct"/>
            <w:shd w:val="clear" w:color="auto" w:fill="auto"/>
          </w:tcPr>
          <w:p w:rsidR="004A6110" w:rsidRPr="00A04676" w:rsidRDefault="004A6110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МФЦ, ОМСУ</w:t>
            </w:r>
          </w:p>
        </w:tc>
        <w:tc>
          <w:tcPr>
            <w:tcW w:w="955" w:type="pct"/>
            <w:shd w:val="clear" w:color="auto" w:fill="auto"/>
          </w:tcPr>
          <w:p w:rsidR="004A6110" w:rsidRPr="00A04676" w:rsidRDefault="00A04676" w:rsidP="00A046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  <w:r w:rsidR="004A6110" w:rsidRPr="00A04676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кадровое обеспечение (курьер)</w:t>
            </w:r>
          </w:p>
        </w:tc>
        <w:tc>
          <w:tcPr>
            <w:tcW w:w="573" w:type="pct"/>
            <w:shd w:val="clear" w:color="auto" w:fill="auto"/>
          </w:tcPr>
          <w:p w:rsidR="004A6110" w:rsidRPr="00A04676" w:rsidRDefault="00EB2CE5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F0245" w:rsidRPr="00B85F44" w:rsidTr="004F0245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4F0245" w:rsidRPr="00B85F44" w:rsidRDefault="004F0245" w:rsidP="004F0245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024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</w:t>
            </w:r>
            <w:r w:rsidRPr="004F024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ыдача разрешения на строительство для объектов индивиду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ального жилищного строительства</w:t>
            </w:r>
          </w:p>
        </w:tc>
      </w:tr>
      <w:tr w:rsidR="00AD38BE" w:rsidRPr="00B85F44" w:rsidTr="00193E0C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1.1 Прием и регистрация документов</w:t>
            </w:r>
          </w:p>
        </w:tc>
      </w:tr>
      <w:tr w:rsidR="00A04676" w:rsidRPr="00B85F44" w:rsidTr="004F0245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727" w:type="pct"/>
            <w:shd w:val="clear" w:color="auto" w:fill="auto"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Прием поступивших заявления и документов</w:t>
            </w:r>
          </w:p>
        </w:tc>
        <w:tc>
          <w:tcPr>
            <w:tcW w:w="1335" w:type="pct"/>
            <w:shd w:val="clear" w:color="auto" w:fill="auto"/>
          </w:tcPr>
          <w:p w:rsidR="00A04676" w:rsidRPr="00B85F44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Специалист осуществляет:</w:t>
            </w:r>
          </w:p>
          <w:p w:rsidR="00A04676" w:rsidRPr="00B85F44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- прием заявления и документов</w:t>
            </w:r>
          </w:p>
          <w:p w:rsidR="00A04676" w:rsidRPr="00B85F44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0" w:type="pct"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Не более 20 минут </w:t>
            </w:r>
          </w:p>
        </w:tc>
        <w:tc>
          <w:tcPr>
            <w:tcW w:w="620" w:type="pct"/>
            <w:shd w:val="clear" w:color="auto" w:fill="auto"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МФЦ, </w:t>
            </w: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 (формы для зап</w:t>
            </w:r>
            <w:r>
              <w:rPr>
                <w:rFonts w:ascii="Times New Roman" w:hAnsi="Times New Roman"/>
                <w:sz w:val="18"/>
                <w:szCs w:val="18"/>
              </w:rPr>
              <w:t>олнения заявления на получение мун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>услуги),</w:t>
            </w:r>
          </w:p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EB2CE5" w:rsidRDefault="00EB2CE5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676" w:rsidRPr="00B85F44" w:rsidTr="004F0245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727" w:type="pct"/>
            <w:shd w:val="clear" w:color="auto" w:fill="auto"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Направление документов в ОМСУ</w:t>
            </w:r>
          </w:p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(посредством курьерской доставки)</w:t>
            </w:r>
          </w:p>
        </w:tc>
        <w:tc>
          <w:tcPr>
            <w:tcW w:w="1335" w:type="pct"/>
            <w:shd w:val="clear" w:color="auto" w:fill="auto"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Перечень передаваемых МФЦ документов проверяется представителем ОМСУ на соответствие письму – реестру. Факт приема – передачи документов подтверждается путем проставления на одном из экземпляров письма – реестра отметки о получении документов с указанием даты, а также должности и Ф.И.О. сотрудника, принявшего документы.</w:t>
            </w:r>
          </w:p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При выявлении несоответствия перечня передаваемых представителем МФЦ </w:t>
            </w:r>
            <w:r w:rsidRPr="00B85F44">
              <w:rPr>
                <w:rFonts w:ascii="Times New Roman" w:hAnsi="Times New Roman"/>
                <w:sz w:val="18"/>
                <w:szCs w:val="18"/>
              </w:rPr>
              <w:lastRenderedPageBreak/>
              <w:t>документов реестру документов, приложенному к сопроводительному письму, представитель ОМСУ наряду с отметкой о получении документов делает отметку о таком несоответствии.</w:t>
            </w:r>
          </w:p>
        </w:tc>
        <w:tc>
          <w:tcPr>
            <w:tcW w:w="620" w:type="pct"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lastRenderedPageBreak/>
              <w:t>Указывается срок из соглашения с МФЦ</w:t>
            </w:r>
          </w:p>
        </w:tc>
        <w:tc>
          <w:tcPr>
            <w:tcW w:w="620" w:type="pct"/>
            <w:shd w:val="clear" w:color="auto" w:fill="auto"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МФЦ</w:t>
            </w:r>
            <w:r>
              <w:rPr>
                <w:rFonts w:ascii="Times New Roman" w:hAnsi="Times New Roman"/>
                <w:sz w:val="18"/>
                <w:szCs w:val="18"/>
              </w:rPr>
              <w:t>, ОМСУ</w:t>
            </w:r>
          </w:p>
        </w:tc>
        <w:tc>
          <w:tcPr>
            <w:tcW w:w="955" w:type="pct"/>
            <w:shd w:val="clear" w:color="auto" w:fill="auto"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EB2CE5" w:rsidRDefault="00EB2CE5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676" w:rsidRPr="00B85F44" w:rsidTr="004F0245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EB2CE5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3.</w:t>
            </w:r>
          </w:p>
        </w:tc>
        <w:tc>
          <w:tcPr>
            <w:tcW w:w="727" w:type="pct"/>
            <w:shd w:val="clear" w:color="auto" w:fill="auto"/>
          </w:tcPr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EB2CE5">
              <w:rPr>
                <w:rFonts w:ascii="Times New Roman" w:hAnsi="Times New Roman"/>
                <w:bCs/>
                <w:sz w:val="18"/>
                <w:szCs w:val="18"/>
              </w:rPr>
              <w:t>Регистрация заявления</w:t>
            </w:r>
          </w:p>
        </w:tc>
        <w:tc>
          <w:tcPr>
            <w:tcW w:w="1335" w:type="pct"/>
            <w:shd w:val="clear" w:color="auto" w:fill="auto"/>
          </w:tcPr>
          <w:p w:rsidR="00A04676" w:rsidRPr="00EB2CE5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t>Специалист осуществляет фиксацию заявления в соответствии с Инструкцией по делопроизводству</w:t>
            </w:r>
          </w:p>
        </w:tc>
        <w:tc>
          <w:tcPr>
            <w:tcW w:w="620" w:type="pct"/>
          </w:tcPr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t>Не более 5 минут в течение 1 рабочего дня</w:t>
            </w:r>
          </w:p>
        </w:tc>
        <w:tc>
          <w:tcPr>
            <w:tcW w:w="620" w:type="pct"/>
            <w:shd w:val="clear" w:color="auto" w:fill="auto"/>
          </w:tcPr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B2CE5" w:rsidRPr="00EB2CE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D38BE" w:rsidRPr="00B85F44" w:rsidTr="00193E0C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AD38BE" w:rsidRPr="00B85F44" w:rsidRDefault="00AD38BE" w:rsidP="00AD38BE">
            <w:pPr>
              <w:autoSpaceDE w:val="0"/>
              <w:autoSpaceDN w:val="0"/>
              <w:adjustRightInd w:val="0"/>
              <w:spacing w:after="0" w:line="240" w:lineRule="auto"/>
              <w:ind w:left="90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 Ф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>ормирование и направление межведомственных запросов в органы власти (организации), участвующие в предоставлении услуги</w:t>
            </w:r>
          </w:p>
        </w:tc>
      </w:tr>
      <w:tr w:rsidR="00AD38BE" w:rsidRPr="00B85F44" w:rsidTr="00193E0C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</w:t>
            </w:r>
          </w:p>
        </w:tc>
        <w:tc>
          <w:tcPr>
            <w:tcW w:w="727" w:type="pct"/>
            <w:shd w:val="clear" w:color="auto" w:fill="auto"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межведомственных запросов в органы власти (организации),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участвующие в предоставлении услуги </w:t>
            </w:r>
          </w:p>
        </w:tc>
        <w:tc>
          <w:tcPr>
            <w:tcW w:w="1335" w:type="pct"/>
            <w:shd w:val="clear" w:color="auto" w:fill="auto"/>
          </w:tcPr>
          <w:p w:rsidR="00AD38BE" w:rsidRPr="00B85F44" w:rsidRDefault="00AD38BE" w:rsidP="00AD3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Специалист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ф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>ормир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ует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и направл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яет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межведомственны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запрос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ы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в органы власти (организации),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>участвующие в предоставлении услуги</w:t>
            </w:r>
          </w:p>
          <w:p w:rsidR="00AD38BE" w:rsidRPr="00B85F44" w:rsidRDefault="00AD38BE" w:rsidP="00AD3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0" w:type="pct"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календарны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>х дней</w:t>
            </w:r>
          </w:p>
        </w:tc>
        <w:tc>
          <w:tcPr>
            <w:tcW w:w="620" w:type="pct"/>
            <w:shd w:val="clear" w:color="auto" w:fill="auto"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AD38BE" w:rsidRPr="00B85F44" w:rsidRDefault="00AD38BE" w:rsidP="00AD38BE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 </w:t>
            </w:r>
            <w:r w:rsidR="00EB2CE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D38BE" w:rsidRPr="00B85F44" w:rsidTr="00193E0C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1.3. Р</w:t>
            </w:r>
            <w:r w:rsidRPr="00EF1009">
              <w:rPr>
                <w:rFonts w:ascii="Times New Roman" w:hAnsi="Times New Roman"/>
                <w:sz w:val="18"/>
                <w:szCs w:val="18"/>
              </w:rPr>
              <w:t>ассмотрение заявления и представленных документов и принятие решения по подготовке результата предоставления муниципальной услуги</w:t>
            </w:r>
          </w:p>
        </w:tc>
      </w:tr>
      <w:tr w:rsidR="00127CB0" w:rsidRPr="00B85F44" w:rsidTr="00193E0C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127CB0" w:rsidRPr="00B85F44" w:rsidRDefault="00127CB0" w:rsidP="00AD38BE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727" w:type="pct"/>
            <w:shd w:val="clear" w:color="auto" w:fill="auto"/>
          </w:tcPr>
          <w:p w:rsidR="00127CB0" w:rsidRPr="00B85F44" w:rsidRDefault="00127CB0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EF1009">
              <w:rPr>
                <w:rFonts w:ascii="Times New Roman" w:hAnsi="Times New Roman"/>
                <w:sz w:val="18"/>
                <w:szCs w:val="18"/>
              </w:rPr>
              <w:t>ассмотрение заявления и представленных документов и принятие решения по подготовке результата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127CB0" w:rsidRPr="005716ED" w:rsidRDefault="00127CB0" w:rsidP="00AD3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специалист, ответственный за предоставление муниципальной услуги:</w:t>
            </w:r>
          </w:p>
          <w:p w:rsidR="00127CB0" w:rsidRPr="005716ED" w:rsidRDefault="00127CB0" w:rsidP="00AD3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1) проводит проверку наличия документов, необходимых для принятия решения о предоставлении муниципальной услуги;</w:t>
            </w:r>
          </w:p>
          <w:p w:rsidR="00127CB0" w:rsidRPr="005716ED" w:rsidRDefault="00127CB0" w:rsidP="00AD3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2) подготавливает проект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разрешения на строительство либо </w:t>
            </w:r>
            <w:r w:rsidRPr="0066660B">
              <w:rPr>
                <w:rFonts w:ascii="Times New Roman" w:hAnsi="Times New Roman"/>
                <w:sz w:val="18"/>
                <w:szCs w:val="18"/>
              </w:rPr>
              <w:t>уведомлени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66660B">
              <w:rPr>
                <w:rFonts w:ascii="Times New Roman" w:hAnsi="Times New Roman"/>
                <w:sz w:val="18"/>
                <w:szCs w:val="18"/>
              </w:rPr>
              <w:t xml:space="preserve"> о мотивированном отказе в выдаче разрешения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127CB0" w:rsidRPr="00B85F44" w:rsidRDefault="00127CB0" w:rsidP="00AD3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5) обеспечивает согласование уполномоченн</w:t>
            </w:r>
            <w:r>
              <w:rPr>
                <w:rFonts w:ascii="Times New Roman" w:hAnsi="Times New Roman"/>
                <w:sz w:val="18"/>
                <w:szCs w:val="18"/>
              </w:rPr>
              <w:t>ым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должностн</w:t>
            </w:r>
            <w:r>
              <w:rPr>
                <w:rFonts w:ascii="Times New Roman" w:hAnsi="Times New Roman"/>
                <w:sz w:val="18"/>
                <w:szCs w:val="18"/>
              </w:rPr>
              <w:t>ым лицом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и подписание уполномоченн</w:t>
            </w:r>
            <w:r>
              <w:rPr>
                <w:rFonts w:ascii="Times New Roman" w:hAnsi="Times New Roman"/>
                <w:sz w:val="18"/>
                <w:szCs w:val="18"/>
              </w:rPr>
              <w:t>ым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должностн</w:t>
            </w:r>
            <w:r>
              <w:rPr>
                <w:rFonts w:ascii="Times New Roman" w:hAnsi="Times New Roman"/>
                <w:sz w:val="18"/>
                <w:szCs w:val="18"/>
              </w:rPr>
              <w:t>ым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лицо</w:t>
            </w: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указанных в подпункте 2) проектов документов.</w:t>
            </w:r>
          </w:p>
        </w:tc>
        <w:tc>
          <w:tcPr>
            <w:tcW w:w="620" w:type="pct"/>
          </w:tcPr>
          <w:p w:rsidR="00127CB0" w:rsidRDefault="00127CB0" w:rsidP="00A42B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течении 1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календарного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дня</w:t>
            </w:r>
          </w:p>
        </w:tc>
        <w:tc>
          <w:tcPr>
            <w:tcW w:w="620" w:type="pct"/>
            <w:shd w:val="clear" w:color="auto" w:fill="auto"/>
          </w:tcPr>
          <w:p w:rsidR="00127CB0" w:rsidRPr="00B85F44" w:rsidRDefault="00127CB0" w:rsidP="00AD3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127CB0" w:rsidRPr="00B85F44" w:rsidRDefault="00127CB0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 (формы для заполнения заявления на получение госуслуги),</w:t>
            </w:r>
          </w:p>
          <w:p w:rsidR="00127CB0" w:rsidRPr="00B85F44" w:rsidRDefault="00127CB0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127CB0" w:rsidRPr="00B85F44" w:rsidRDefault="00EB2CE5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D38BE" w:rsidRPr="00B85F44" w:rsidTr="00193E0C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2.</w:t>
            </w:r>
          </w:p>
        </w:tc>
        <w:tc>
          <w:tcPr>
            <w:tcW w:w="727" w:type="pct"/>
            <w:shd w:val="clear" w:color="auto" w:fill="auto"/>
          </w:tcPr>
          <w:p w:rsidR="00AD38BE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егистр</w:t>
            </w:r>
            <w:r>
              <w:rPr>
                <w:rFonts w:ascii="Times New Roman" w:hAnsi="Times New Roman"/>
                <w:sz w:val="18"/>
                <w:szCs w:val="18"/>
              </w:rPr>
              <w:t>ация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результат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AD38BE" w:rsidRPr="005716ED" w:rsidRDefault="00AD38BE" w:rsidP="00AD3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Специалист, ответственный за предоставление муниципальной услуги, регистрирует результат предостав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ления муниципальной услуги в журнале /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электронной базе данных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путем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присвоени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регистрационного номера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разрешению на строительство либо </w:t>
            </w:r>
            <w:r w:rsidRPr="0066660B">
              <w:rPr>
                <w:rFonts w:ascii="Times New Roman" w:hAnsi="Times New Roman"/>
                <w:sz w:val="18"/>
                <w:szCs w:val="18"/>
              </w:rPr>
              <w:t>уведомлени</w:t>
            </w:r>
            <w:r>
              <w:rPr>
                <w:rFonts w:ascii="Times New Roman" w:hAnsi="Times New Roman"/>
                <w:sz w:val="18"/>
                <w:szCs w:val="18"/>
              </w:rPr>
              <w:t>ю</w:t>
            </w:r>
            <w:r w:rsidRPr="0066660B">
              <w:rPr>
                <w:rFonts w:ascii="Times New Roman" w:hAnsi="Times New Roman"/>
                <w:sz w:val="18"/>
                <w:szCs w:val="18"/>
              </w:rPr>
              <w:t xml:space="preserve"> о мотивированном отказе в выдаче разрешения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0" w:type="pct"/>
          </w:tcPr>
          <w:p w:rsidR="00AD38BE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течении 1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календарного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дня</w:t>
            </w:r>
          </w:p>
        </w:tc>
        <w:tc>
          <w:tcPr>
            <w:tcW w:w="620" w:type="pct"/>
            <w:shd w:val="clear" w:color="auto" w:fill="auto"/>
          </w:tcPr>
          <w:p w:rsidR="00AD38BE" w:rsidRPr="00B85F44" w:rsidRDefault="00AD38BE" w:rsidP="00AD3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 (формы для заполнения заявления на получение госуслуги),</w:t>
            </w:r>
          </w:p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AD38BE" w:rsidRPr="00B85F44" w:rsidRDefault="00EB2CE5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D38BE" w:rsidRPr="00B85F44" w:rsidTr="00193E0C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1.4.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</w:tr>
      <w:tr w:rsidR="00A04676" w:rsidRPr="00B85F44" w:rsidTr="00193E0C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727" w:type="pct"/>
            <w:shd w:val="clear" w:color="auto" w:fill="auto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Уведомление МФЦ о готовности результата</w:t>
            </w:r>
          </w:p>
        </w:tc>
        <w:tc>
          <w:tcPr>
            <w:tcW w:w="1335" w:type="pct"/>
            <w:shd w:val="clear" w:color="auto" w:fill="auto"/>
          </w:tcPr>
          <w:p w:rsidR="00A04676" w:rsidRPr="00A04676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 xml:space="preserve">В случае, если в качестве способа получения результата, указанного заявителем при обращении за предоставлением муниципальной </w:t>
            </w:r>
            <w:r w:rsidRPr="00A04676">
              <w:rPr>
                <w:rFonts w:ascii="Times New Roman" w:hAnsi="Times New Roman"/>
                <w:sz w:val="18"/>
                <w:szCs w:val="18"/>
              </w:rPr>
              <w:lastRenderedPageBreak/>
              <w:t>услуги, выбран МФЦ</w:t>
            </w:r>
          </w:p>
        </w:tc>
        <w:tc>
          <w:tcPr>
            <w:tcW w:w="620" w:type="pct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04676">
              <w:rPr>
                <w:rFonts w:ascii="Times New Roman" w:hAnsi="Times New Roman"/>
                <w:sz w:val="18"/>
                <w:szCs w:val="18"/>
                <w:highlight w:val="yellow"/>
              </w:rPr>
              <w:lastRenderedPageBreak/>
              <w:t>Указать сроки из соглашения с МФЦ</w:t>
            </w:r>
          </w:p>
        </w:tc>
        <w:tc>
          <w:tcPr>
            <w:tcW w:w="620" w:type="pct"/>
            <w:shd w:val="clear" w:color="auto" w:fill="auto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 xml:space="preserve">Специалист органа, ответственный за прием и </w:t>
            </w:r>
            <w:r w:rsidRPr="00A04676">
              <w:rPr>
                <w:rFonts w:ascii="Times New Roman" w:hAnsi="Times New Roman"/>
                <w:sz w:val="18"/>
                <w:szCs w:val="18"/>
              </w:rPr>
              <w:lastRenderedPageBreak/>
              <w:t>регистрацию</w:t>
            </w:r>
          </w:p>
        </w:tc>
        <w:tc>
          <w:tcPr>
            <w:tcW w:w="955" w:type="pct"/>
            <w:shd w:val="clear" w:color="auto" w:fill="auto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lastRenderedPageBreak/>
              <w:t>Техническое и документационное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676" w:rsidRPr="00B85F44" w:rsidTr="00193E0C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lastRenderedPageBreak/>
              <w:t>2.</w:t>
            </w:r>
          </w:p>
        </w:tc>
        <w:tc>
          <w:tcPr>
            <w:tcW w:w="727" w:type="pct"/>
            <w:shd w:val="clear" w:color="auto" w:fill="auto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Направление результата в МФЦ</w:t>
            </w:r>
          </w:p>
        </w:tc>
        <w:tc>
          <w:tcPr>
            <w:tcW w:w="1335" w:type="pct"/>
            <w:shd w:val="clear" w:color="auto" w:fill="auto"/>
          </w:tcPr>
          <w:p w:rsidR="00A04676" w:rsidRPr="00A04676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случае, если в качестве способа получения результата, указанного заявителем при обращении за предоставлением муниципальной услуги, выбран МФЦ</w:t>
            </w:r>
          </w:p>
        </w:tc>
        <w:tc>
          <w:tcPr>
            <w:tcW w:w="620" w:type="pct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04676">
              <w:rPr>
                <w:rFonts w:ascii="Times New Roman" w:hAnsi="Times New Roman"/>
                <w:sz w:val="18"/>
                <w:szCs w:val="18"/>
                <w:highlight w:val="yellow"/>
              </w:rPr>
              <w:t>Указать сроки из соглашения с МФЦ</w:t>
            </w:r>
          </w:p>
        </w:tc>
        <w:tc>
          <w:tcPr>
            <w:tcW w:w="620" w:type="pct"/>
            <w:shd w:val="clear" w:color="auto" w:fill="auto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органа, ответственный за прием и регистрацию, специалист МФЦ</w:t>
            </w:r>
          </w:p>
        </w:tc>
        <w:tc>
          <w:tcPr>
            <w:tcW w:w="955" w:type="pct"/>
            <w:shd w:val="clear" w:color="auto" w:fill="auto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Сопроводительное письмо-реестр (приложение № 4)</w:t>
            </w:r>
          </w:p>
        </w:tc>
      </w:tr>
      <w:tr w:rsidR="00A04676" w:rsidRPr="00B85F44" w:rsidTr="00193E0C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727" w:type="pct"/>
            <w:shd w:val="clear" w:color="auto" w:fill="auto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A04676" w:rsidRPr="00A04676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ОМСУ, ответственный за прием и регистрацию документов:</w:t>
            </w:r>
          </w:p>
          <w:p w:rsidR="00A04676" w:rsidRPr="00A04676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уведомляет заявителя о принятом решении по телефону (при наличии номера телефона в заявлении) и выдает ему разрешения на строительство либо уведомление о мотивированном отказе в выдаче разрешения.</w:t>
            </w:r>
          </w:p>
          <w:p w:rsidR="00A04676" w:rsidRPr="00A04676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 отсутствия возможности оперативного вручения заявителю разрешения на строительство либо уведомление о мотивированном отказе в выдаче разрешения, документы направляются ОМСУ заявителю в день их подписания почтовым отправлением.</w:t>
            </w:r>
          </w:p>
          <w:p w:rsidR="00A04676" w:rsidRPr="00A04676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 обращения заявителя за предоставлением муниципальной услуги в электронном виде, он информируется ОМСУ о принятом решении через Единый и региональный порталы.</w:t>
            </w:r>
          </w:p>
          <w:p w:rsidR="00A04676" w:rsidRPr="00A04676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 если в качестве способа получения результата, указанного заявителем при обращении за предоставлением муниципальной услуги, выбран МФЦ, документы передаются в МФЦ в срок, предусмотренный Соглашением о взаимодействии, но не позднее рабочего дня, следующего за днем их подписания.</w:t>
            </w:r>
          </w:p>
        </w:tc>
        <w:tc>
          <w:tcPr>
            <w:tcW w:w="620" w:type="pct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течении 1 календарного дня</w:t>
            </w:r>
          </w:p>
        </w:tc>
        <w:tc>
          <w:tcPr>
            <w:tcW w:w="620" w:type="pct"/>
            <w:shd w:val="clear" w:color="auto" w:fill="auto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МФЦ, ОМСУ</w:t>
            </w:r>
          </w:p>
        </w:tc>
        <w:tc>
          <w:tcPr>
            <w:tcW w:w="955" w:type="pct"/>
            <w:shd w:val="clear" w:color="auto" w:fill="auto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  <w:r w:rsidRPr="00A04676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A04676" w:rsidRDefault="00EB2CE5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D38BE" w:rsidRPr="00B85F44" w:rsidTr="004F0245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AD38BE" w:rsidRPr="00B85F44" w:rsidRDefault="00AD38BE" w:rsidP="004F0245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024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3.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</w:t>
            </w:r>
            <w:r w:rsidRPr="004F024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несение изменени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й в разрешение на строительство</w:t>
            </w:r>
          </w:p>
        </w:tc>
      </w:tr>
      <w:tr w:rsidR="00AD38BE" w:rsidRPr="00B85F44" w:rsidTr="00AD38BE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1.1 Прием и регистрация документов</w:t>
            </w:r>
          </w:p>
        </w:tc>
      </w:tr>
      <w:tr w:rsidR="00A04676" w:rsidRPr="00B85F44" w:rsidTr="004F0245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727" w:type="pct"/>
            <w:shd w:val="clear" w:color="auto" w:fill="auto"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Прием поступивших заявления и документов</w:t>
            </w:r>
          </w:p>
        </w:tc>
        <w:tc>
          <w:tcPr>
            <w:tcW w:w="1335" w:type="pct"/>
            <w:shd w:val="clear" w:color="auto" w:fill="auto"/>
          </w:tcPr>
          <w:p w:rsidR="00A04676" w:rsidRPr="00B85F44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Специалист осуществляет:</w:t>
            </w:r>
          </w:p>
          <w:p w:rsidR="00A04676" w:rsidRPr="00B85F44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- прием заявления и документов</w:t>
            </w:r>
          </w:p>
          <w:p w:rsidR="00A04676" w:rsidRPr="00B85F44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0" w:type="pct"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Не более 20 минут </w:t>
            </w:r>
          </w:p>
        </w:tc>
        <w:tc>
          <w:tcPr>
            <w:tcW w:w="620" w:type="pct"/>
            <w:shd w:val="clear" w:color="auto" w:fill="auto"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МФЦ, </w:t>
            </w: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 (формы для зап</w:t>
            </w:r>
            <w:r>
              <w:rPr>
                <w:rFonts w:ascii="Times New Roman" w:hAnsi="Times New Roman"/>
                <w:sz w:val="18"/>
                <w:szCs w:val="18"/>
              </w:rPr>
              <w:t>олнения заявления на получение мун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>услуги),</w:t>
            </w:r>
          </w:p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EB2CE5" w:rsidRDefault="00EB2CE5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676" w:rsidRPr="00B85F44" w:rsidTr="004F0245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727" w:type="pct"/>
            <w:shd w:val="clear" w:color="auto" w:fill="auto"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Направление документов в ОМСУ</w:t>
            </w:r>
          </w:p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(посредством курьерской доставки)</w:t>
            </w:r>
          </w:p>
        </w:tc>
        <w:tc>
          <w:tcPr>
            <w:tcW w:w="1335" w:type="pct"/>
            <w:shd w:val="clear" w:color="auto" w:fill="auto"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Перечень передаваемых МФЦ документов проверяется представителем ОМСУ на соответствие письму – реестру. Факт приема – передачи документов подтверждается путем </w:t>
            </w:r>
            <w:r w:rsidRPr="00B85F44">
              <w:rPr>
                <w:rFonts w:ascii="Times New Roman" w:hAnsi="Times New Roman"/>
                <w:sz w:val="18"/>
                <w:szCs w:val="18"/>
              </w:rPr>
              <w:lastRenderedPageBreak/>
              <w:t>проставления на одном из экземпляров письма – реестра отметки о получении документов с указанием даты, а также должности и Ф.И.О. сотрудника, принявшего документы.</w:t>
            </w:r>
          </w:p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При выявлении несоответствия перечня передаваемых представителем МФЦ документов реестру документов, приложенному к сопроводительному письму, представитель ОМСУ наряду с отметкой о получении документов делает отметку о таком несоответствии.</w:t>
            </w:r>
          </w:p>
        </w:tc>
        <w:tc>
          <w:tcPr>
            <w:tcW w:w="620" w:type="pct"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lastRenderedPageBreak/>
              <w:t>Указывается срок из соглашения с МФЦ</w:t>
            </w:r>
          </w:p>
        </w:tc>
        <w:tc>
          <w:tcPr>
            <w:tcW w:w="620" w:type="pct"/>
            <w:shd w:val="clear" w:color="auto" w:fill="auto"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МФЦ</w:t>
            </w:r>
            <w:r>
              <w:rPr>
                <w:rFonts w:ascii="Times New Roman" w:hAnsi="Times New Roman"/>
                <w:sz w:val="18"/>
                <w:szCs w:val="18"/>
              </w:rPr>
              <w:t>, ОМСУ</w:t>
            </w:r>
          </w:p>
        </w:tc>
        <w:tc>
          <w:tcPr>
            <w:tcW w:w="955" w:type="pct"/>
            <w:shd w:val="clear" w:color="auto" w:fill="auto"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EB2CE5" w:rsidRDefault="00EB2CE5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676" w:rsidRPr="00B85F44" w:rsidTr="004F0245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3.</w:t>
            </w:r>
          </w:p>
        </w:tc>
        <w:tc>
          <w:tcPr>
            <w:tcW w:w="727" w:type="pct"/>
            <w:shd w:val="clear" w:color="auto" w:fill="auto"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Регистрация заявления</w:t>
            </w:r>
          </w:p>
        </w:tc>
        <w:tc>
          <w:tcPr>
            <w:tcW w:w="1335" w:type="pct"/>
            <w:shd w:val="clear" w:color="auto" w:fill="auto"/>
          </w:tcPr>
          <w:p w:rsidR="00A04676" w:rsidRPr="00B85F44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Специалист осуществляет фиксацию заявления в 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>соответствии с Инструкци</w:t>
            </w:r>
            <w:r>
              <w:rPr>
                <w:rFonts w:ascii="Times New Roman" w:hAnsi="Times New Roman"/>
                <w:sz w:val="18"/>
                <w:szCs w:val="18"/>
              </w:rPr>
              <w:t>ей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 xml:space="preserve"> по делопроизводству</w:t>
            </w:r>
          </w:p>
        </w:tc>
        <w:tc>
          <w:tcPr>
            <w:tcW w:w="620" w:type="pct"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Не более 5 минут в течение 1 рабочего дня</w:t>
            </w:r>
          </w:p>
        </w:tc>
        <w:tc>
          <w:tcPr>
            <w:tcW w:w="620" w:type="pct"/>
            <w:shd w:val="clear" w:color="auto" w:fill="auto"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B2CE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D38BE" w:rsidRPr="00B85F44" w:rsidTr="00AD38BE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AD38BE" w:rsidRPr="00B85F44" w:rsidRDefault="00AD38BE" w:rsidP="00AD38BE">
            <w:pPr>
              <w:autoSpaceDE w:val="0"/>
              <w:autoSpaceDN w:val="0"/>
              <w:adjustRightInd w:val="0"/>
              <w:spacing w:after="0" w:line="240" w:lineRule="auto"/>
              <w:ind w:left="90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 Ф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>ормирование и направление межведомственных запросов в органы власти (организации), участвующие в предоставлении услуги</w:t>
            </w:r>
          </w:p>
        </w:tc>
      </w:tr>
      <w:tr w:rsidR="00AD38BE" w:rsidRPr="00B85F44" w:rsidTr="00AD38BE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</w:t>
            </w:r>
          </w:p>
        </w:tc>
        <w:tc>
          <w:tcPr>
            <w:tcW w:w="727" w:type="pct"/>
            <w:shd w:val="clear" w:color="auto" w:fill="auto"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межведомственных запросов в органы власти (организации),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участвующие в предоставлении услуги </w:t>
            </w:r>
          </w:p>
        </w:tc>
        <w:tc>
          <w:tcPr>
            <w:tcW w:w="1335" w:type="pct"/>
            <w:shd w:val="clear" w:color="auto" w:fill="auto"/>
          </w:tcPr>
          <w:p w:rsidR="00AD38BE" w:rsidRPr="00B85F44" w:rsidRDefault="00AD38BE" w:rsidP="00AD3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Специалист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ф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>ормир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ует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и направл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яет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межведомственны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запрос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ы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в органы власти (организации),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>участвующие в предоставлении услуги</w:t>
            </w:r>
          </w:p>
          <w:p w:rsidR="00AD38BE" w:rsidRPr="00B85F44" w:rsidRDefault="00AD38BE" w:rsidP="00AD3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0" w:type="pct"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календарны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>х дней</w:t>
            </w:r>
          </w:p>
        </w:tc>
        <w:tc>
          <w:tcPr>
            <w:tcW w:w="620" w:type="pct"/>
            <w:shd w:val="clear" w:color="auto" w:fill="auto"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AD38BE" w:rsidRPr="00B85F44" w:rsidRDefault="00AD38BE" w:rsidP="00AD38BE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 </w:t>
            </w:r>
            <w:r w:rsidR="00EB2CE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D38BE" w:rsidRPr="00B85F44" w:rsidTr="00AD38BE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1.3. Р</w:t>
            </w:r>
            <w:r w:rsidRPr="00EF1009">
              <w:rPr>
                <w:rFonts w:ascii="Times New Roman" w:hAnsi="Times New Roman"/>
                <w:sz w:val="18"/>
                <w:szCs w:val="18"/>
              </w:rPr>
              <w:t>ассмотрение заявления и представленных документов и принятие решения по подготовке результата предоставления муниципальной услуги</w:t>
            </w:r>
          </w:p>
        </w:tc>
      </w:tr>
      <w:tr w:rsidR="00127CB0" w:rsidRPr="00B85F44" w:rsidTr="00AD38BE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127CB0" w:rsidRPr="00B85F44" w:rsidRDefault="00127CB0" w:rsidP="00AD38BE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727" w:type="pct"/>
            <w:shd w:val="clear" w:color="auto" w:fill="auto"/>
          </w:tcPr>
          <w:p w:rsidR="00127CB0" w:rsidRPr="00B85F44" w:rsidRDefault="00127CB0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EF1009">
              <w:rPr>
                <w:rFonts w:ascii="Times New Roman" w:hAnsi="Times New Roman"/>
                <w:sz w:val="18"/>
                <w:szCs w:val="18"/>
              </w:rPr>
              <w:t>ассмотрение заявления и представленных документов и принятие решения по подготовке результата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127CB0" w:rsidRPr="005716ED" w:rsidRDefault="00127CB0" w:rsidP="00AD3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специалист, ответственный за предоставление муниципальной услуги:</w:t>
            </w:r>
          </w:p>
          <w:p w:rsidR="00127CB0" w:rsidRPr="005716ED" w:rsidRDefault="00127CB0" w:rsidP="00AD3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1) проводит проверку наличия документов, необходимых для принятия решения о предоставлении муниципальной услуги;</w:t>
            </w:r>
          </w:p>
          <w:p w:rsidR="00127CB0" w:rsidRPr="005716ED" w:rsidRDefault="00127CB0" w:rsidP="00AD3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2) подготавливает проект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разрешения на строительство либо </w:t>
            </w:r>
            <w:r w:rsidRPr="00193E0C">
              <w:rPr>
                <w:rFonts w:ascii="Times New Roman" w:hAnsi="Times New Roman"/>
                <w:sz w:val="18"/>
                <w:szCs w:val="18"/>
              </w:rPr>
              <w:t>уведомление о мотивированном отказе в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193E0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</w:t>
            </w:r>
            <w:r w:rsidRPr="004F024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несени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</w:t>
            </w:r>
            <w:r w:rsidRPr="004F024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изменени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й в разрешение на строительство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127CB0" w:rsidRPr="00B85F44" w:rsidRDefault="00127CB0" w:rsidP="00AD3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5) обеспечивает согласование уполномоченн</w:t>
            </w:r>
            <w:r>
              <w:rPr>
                <w:rFonts w:ascii="Times New Roman" w:hAnsi="Times New Roman"/>
                <w:sz w:val="18"/>
                <w:szCs w:val="18"/>
              </w:rPr>
              <w:t>ым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должностн</w:t>
            </w:r>
            <w:r>
              <w:rPr>
                <w:rFonts w:ascii="Times New Roman" w:hAnsi="Times New Roman"/>
                <w:sz w:val="18"/>
                <w:szCs w:val="18"/>
              </w:rPr>
              <w:t>ым лицом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и подписание уполномоченн</w:t>
            </w:r>
            <w:r>
              <w:rPr>
                <w:rFonts w:ascii="Times New Roman" w:hAnsi="Times New Roman"/>
                <w:sz w:val="18"/>
                <w:szCs w:val="18"/>
              </w:rPr>
              <w:t>ым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должностн</w:t>
            </w:r>
            <w:r>
              <w:rPr>
                <w:rFonts w:ascii="Times New Roman" w:hAnsi="Times New Roman"/>
                <w:sz w:val="18"/>
                <w:szCs w:val="18"/>
              </w:rPr>
              <w:t>ым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лицо</w:t>
            </w: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указанных в подпункте 2) проектов документов.</w:t>
            </w:r>
          </w:p>
        </w:tc>
        <w:tc>
          <w:tcPr>
            <w:tcW w:w="620" w:type="pct"/>
          </w:tcPr>
          <w:p w:rsidR="00127CB0" w:rsidRDefault="00127CB0" w:rsidP="00A42B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течении 1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календарного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дня</w:t>
            </w:r>
          </w:p>
        </w:tc>
        <w:tc>
          <w:tcPr>
            <w:tcW w:w="620" w:type="pct"/>
            <w:shd w:val="clear" w:color="auto" w:fill="auto"/>
          </w:tcPr>
          <w:p w:rsidR="00127CB0" w:rsidRPr="00B85F44" w:rsidRDefault="00127CB0" w:rsidP="00AD3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127CB0" w:rsidRPr="00B85F44" w:rsidRDefault="00127CB0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 (формы для заполнения заявления на получение госуслуги),</w:t>
            </w:r>
          </w:p>
          <w:p w:rsidR="00127CB0" w:rsidRPr="00B85F44" w:rsidRDefault="00127CB0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127CB0" w:rsidRPr="00B85F44" w:rsidRDefault="00EB2CE5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D38BE" w:rsidRPr="00B85F44" w:rsidTr="00AD38BE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2.</w:t>
            </w:r>
          </w:p>
        </w:tc>
        <w:tc>
          <w:tcPr>
            <w:tcW w:w="727" w:type="pct"/>
            <w:shd w:val="clear" w:color="auto" w:fill="auto"/>
          </w:tcPr>
          <w:p w:rsidR="00AD38BE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егистр</w:t>
            </w:r>
            <w:r>
              <w:rPr>
                <w:rFonts w:ascii="Times New Roman" w:hAnsi="Times New Roman"/>
                <w:sz w:val="18"/>
                <w:szCs w:val="18"/>
              </w:rPr>
              <w:t>ация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результат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AD38BE" w:rsidRPr="005716ED" w:rsidRDefault="00AD38BE" w:rsidP="002A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Специалист, ответственный за предоставление муниципальной услуги, регистрирует результат предостав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ления муниципальной услуги в журнале /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электронной базе данных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разрешени</w:t>
            </w:r>
            <w:r w:rsidR="002A78D6"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 строительство либо </w:t>
            </w:r>
            <w:r w:rsidR="002A78D6" w:rsidRPr="00193E0C">
              <w:rPr>
                <w:rFonts w:ascii="Times New Roman" w:hAnsi="Times New Roman"/>
                <w:sz w:val="18"/>
                <w:szCs w:val="18"/>
              </w:rPr>
              <w:t>уведомление о мотивированном отказе в</w:t>
            </w:r>
            <w:r w:rsidR="002A78D6">
              <w:rPr>
                <w:rFonts w:ascii="Times New Roman" w:hAnsi="Times New Roman"/>
                <w:sz w:val="18"/>
                <w:szCs w:val="18"/>
              </w:rPr>
              <w:t>о</w:t>
            </w:r>
            <w:r w:rsidR="002A78D6" w:rsidRPr="00193E0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A78D6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</w:t>
            </w:r>
            <w:r w:rsidR="002A78D6" w:rsidRPr="004F024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несени</w:t>
            </w:r>
            <w:r w:rsidR="002A78D6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</w:t>
            </w:r>
            <w:r w:rsidR="002A78D6" w:rsidRPr="004F024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изменени</w:t>
            </w:r>
            <w:r w:rsidR="002A78D6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й в разрешение на строительство</w:t>
            </w:r>
            <w:r w:rsidR="002A78D6" w:rsidRPr="00337CDD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0" w:type="pct"/>
          </w:tcPr>
          <w:p w:rsidR="00AD38BE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течении 1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календарного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дня</w:t>
            </w:r>
          </w:p>
        </w:tc>
        <w:tc>
          <w:tcPr>
            <w:tcW w:w="620" w:type="pct"/>
            <w:shd w:val="clear" w:color="auto" w:fill="auto"/>
          </w:tcPr>
          <w:p w:rsidR="00AD38BE" w:rsidRPr="00B85F44" w:rsidRDefault="00AD38BE" w:rsidP="00AD3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 (формы для заполнения заявления на получение госуслуги),</w:t>
            </w:r>
          </w:p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</w:t>
            </w:r>
            <w:r w:rsidRPr="00B85F44">
              <w:rPr>
                <w:rFonts w:ascii="Times New Roman" w:hAnsi="Times New Roman"/>
                <w:sz w:val="18"/>
                <w:szCs w:val="18"/>
              </w:rPr>
              <w:lastRenderedPageBreak/>
              <w:t>МФУ), программное обеспечение, 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AD38BE" w:rsidRPr="00B85F44" w:rsidRDefault="00EB2CE5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</w:tr>
      <w:tr w:rsidR="00AD38BE" w:rsidRPr="00B85F44" w:rsidTr="00AD38BE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1.4.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</w:tr>
      <w:tr w:rsidR="00A04676" w:rsidRPr="00B85F44" w:rsidTr="004F0245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727" w:type="pct"/>
            <w:shd w:val="clear" w:color="auto" w:fill="auto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Уведомление МФЦ о готовности результата</w:t>
            </w:r>
          </w:p>
        </w:tc>
        <w:tc>
          <w:tcPr>
            <w:tcW w:w="1335" w:type="pct"/>
            <w:shd w:val="clear" w:color="auto" w:fill="auto"/>
          </w:tcPr>
          <w:p w:rsidR="00A04676" w:rsidRPr="00A04676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случае, если в качестве способа получения результата, указанного заявителем при обращении за предоставлением муниципальной услуги, выбран МФЦ</w:t>
            </w:r>
          </w:p>
        </w:tc>
        <w:tc>
          <w:tcPr>
            <w:tcW w:w="620" w:type="pct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04676">
              <w:rPr>
                <w:rFonts w:ascii="Times New Roman" w:hAnsi="Times New Roman"/>
                <w:sz w:val="18"/>
                <w:szCs w:val="18"/>
                <w:highlight w:val="yellow"/>
              </w:rPr>
              <w:t>Указать сроки из соглашения с МФЦ</w:t>
            </w:r>
          </w:p>
        </w:tc>
        <w:tc>
          <w:tcPr>
            <w:tcW w:w="620" w:type="pct"/>
            <w:shd w:val="clear" w:color="auto" w:fill="auto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органа, ответственный за прием и регистрацию</w:t>
            </w:r>
          </w:p>
        </w:tc>
        <w:tc>
          <w:tcPr>
            <w:tcW w:w="955" w:type="pct"/>
            <w:shd w:val="clear" w:color="auto" w:fill="auto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676" w:rsidRPr="00B85F44" w:rsidTr="004F0245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727" w:type="pct"/>
            <w:shd w:val="clear" w:color="auto" w:fill="auto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Направление результата в МФЦ</w:t>
            </w:r>
          </w:p>
        </w:tc>
        <w:tc>
          <w:tcPr>
            <w:tcW w:w="1335" w:type="pct"/>
            <w:shd w:val="clear" w:color="auto" w:fill="auto"/>
          </w:tcPr>
          <w:p w:rsidR="00A04676" w:rsidRPr="00A04676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случае, если в качестве способа получения результата, указанного заявителем при обращении за предоставлением муниципальной услуги, выбран МФЦ</w:t>
            </w:r>
          </w:p>
        </w:tc>
        <w:tc>
          <w:tcPr>
            <w:tcW w:w="620" w:type="pct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04676">
              <w:rPr>
                <w:rFonts w:ascii="Times New Roman" w:hAnsi="Times New Roman"/>
                <w:sz w:val="18"/>
                <w:szCs w:val="18"/>
                <w:highlight w:val="yellow"/>
              </w:rPr>
              <w:t>Указать сроки из соглашения с МФЦ</w:t>
            </w:r>
          </w:p>
        </w:tc>
        <w:tc>
          <w:tcPr>
            <w:tcW w:w="620" w:type="pct"/>
            <w:shd w:val="clear" w:color="auto" w:fill="auto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органа, ответственный за прием и регистрацию, специалист МФЦ</w:t>
            </w:r>
          </w:p>
        </w:tc>
        <w:tc>
          <w:tcPr>
            <w:tcW w:w="955" w:type="pct"/>
            <w:shd w:val="clear" w:color="auto" w:fill="auto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Сопроводительное письмо-реестр (приложение № 4)</w:t>
            </w:r>
          </w:p>
        </w:tc>
      </w:tr>
      <w:tr w:rsidR="00A04676" w:rsidRPr="00B85F44" w:rsidTr="004F0245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727" w:type="pct"/>
            <w:shd w:val="clear" w:color="auto" w:fill="auto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A04676" w:rsidRPr="00A04676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ОМСУ, ответственный за прием и регистрацию документов:</w:t>
            </w:r>
          </w:p>
          <w:p w:rsidR="00A04676" w:rsidRPr="00A04676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уведомляет заявителя о принятом решении по телефону (при наличии номера телефона в заявлении) и выдает ему разрешения на строительство либо уведомление о мотивированном отказе в выдаче разрешения.</w:t>
            </w:r>
          </w:p>
          <w:p w:rsidR="00A04676" w:rsidRPr="00A04676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 отсутствия возможности оперативного вручения заявителю разрешения на строительство либо уведомление о мотивированном отказе в выдаче разрешения, документы направляются ОМСУ заявителю в день их подписания почтовым отправлением.</w:t>
            </w:r>
          </w:p>
          <w:p w:rsidR="00A04676" w:rsidRPr="00A04676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 обращения заявителя за предоставлением муниципальной услуги в электронном виде, он информируется ОМСУ о принятом решении через Единый и региональный порталы.</w:t>
            </w:r>
          </w:p>
          <w:p w:rsidR="00A04676" w:rsidRPr="00A04676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 если в качестве способа получения результата, указанного заявителем при обращении за предоставлением муниципальной услуги, выбран МФЦ, документы передаются в МФЦ в срок, предусмотренный Соглашением о взаимодействии, но не позднее рабочего дня, следующего за днем их подписания.</w:t>
            </w:r>
          </w:p>
        </w:tc>
        <w:tc>
          <w:tcPr>
            <w:tcW w:w="620" w:type="pct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течении 1 календарного дня</w:t>
            </w:r>
          </w:p>
        </w:tc>
        <w:tc>
          <w:tcPr>
            <w:tcW w:w="620" w:type="pct"/>
            <w:shd w:val="clear" w:color="auto" w:fill="auto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МФЦ, ОМСУ</w:t>
            </w:r>
          </w:p>
        </w:tc>
        <w:tc>
          <w:tcPr>
            <w:tcW w:w="955" w:type="pct"/>
            <w:shd w:val="clear" w:color="auto" w:fill="auto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  <w:r w:rsidRPr="00A04676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A04676" w:rsidRDefault="00EB2CE5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D38BE" w:rsidRPr="00B85F44" w:rsidTr="004F0245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AD38BE" w:rsidRPr="00B85F44" w:rsidRDefault="00AD38BE" w:rsidP="00051FA9">
            <w:pPr>
              <w:spacing w:after="0" w:line="240" w:lineRule="auto"/>
              <w:ind w:left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024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4.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</w:t>
            </w:r>
            <w:r w:rsidRPr="004F024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родление срока действия разрешения на строительство</w:t>
            </w:r>
          </w:p>
        </w:tc>
      </w:tr>
      <w:tr w:rsidR="00AD38BE" w:rsidRPr="00B85F44" w:rsidTr="00AD38BE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1.1 Прием и регистрация документов</w:t>
            </w:r>
          </w:p>
        </w:tc>
      </w:tr>
      <w:tr w:rsidR="00A04676" w:rsidRPr="00B85F44" w:rsidTr="004F0245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EB2CE5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727" w:type="pct"/>
            <w:shd w:val="clear" w:color="auto" w:fill="auto"/>
          </w:tcPr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bCs/>
                <w:sz w:val="18"/>
                <w:szCs w:val="18"/>
              </w:rPr>
              <w:t>Прием поступивших заявления и документов</w:t>
            </w:r>
          </w:p>
        </w:tc>
        <w:tc>
          <w:tcPr>
            <w:tcW w:w="1335" w:type="pct"/>
            <w:shd w:val="clear" w:color="auto" w:fill="auto"/>
          </w:tcPr>
          <w:p w:rsidR="00A04676" w:rsidRPr="00EB2CE5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t>Специалист осуществляет:</w:t>
            </w:r>
          </w:p>
          <w:p w:rsidR="00A04676" w:rsidRPr="00EB2CE5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t>- прием заявления и документов</w:t>
            </w:r>
          </w:p>
          <w:p w:rsidR="00A04676" w:rsidRPr="00EB2CE5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0" w:type="pct"/>
          </w:tcPr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t xml:space="preserve">Не более 20 минут </w:t>
            </w:r>
          </w:p>
        </w:tc>
        <w:tc>
          <w:tcPr>
            <w:tcW w:w="620" w:type="pct"/>
            <w:shd w:val="clear" w:color="auto" w:fill="auto"/>
          </w:tcPr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t xml:space="preserve">МФЦ, </w:t>
            </w: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t>Документационное обеспечение (формы для заполнения заявления на получение мунуслуги),</w:t>
            </w:r>
          </w:p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</w:t>
            </w:r>
            <w:r w:rsidRPr="00EB2CE5">
              <w:rPr>
                <w:rFonts w:ascii="Times New Roman" w:hAnsi="Times New Roman"/>
                <w:sz w:val="18"/>
                <w:szCs w:val="18"/>
              </w:rPr>
              <w:lastRenderedPageBreak/>
              <w:t>(наличие необходимого оборудования: 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EB2CE5" w:rsidRDefault="00A04676" w:rsidP="00EB2C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  <w:r w:rsidR="00EB2CE5" w:rsidRPr="00EB2CE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676" w:rsidRPr="00B85F44" w:rsidTr="004F0245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727" w:type="pct"/>
            <w:shd w:val="clear" w:color="auto" w:fill="auto"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Направление документов в ОМСУ</w:t>
            </w:r>
          </w:p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(посредством курьерской доставки)</w:t>
            </w:r>
          </w:p>
        </w:tc>
        <w:tc>
          <w:tcPr>
            <w:tcW w:w="1335" w:type="pct"/>
            <w:shd w:val="clear" w:color="auto" w:fill="auto"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Перечень передаваемых МФЦ документов проверяется представителем ОМСУ на соответствие письму – реестру. Факт приема – передачи документов подтверждается путем проставления на одном из экземпляров письма – реестра отметки о получении документов с указанием даты, а также должности и Ф.И.О. сотрудника, принявшего документы.</w:t>
            </w:r>
          </w:p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При выявлении несоответствия перечня передаваемых представителем МФЦ документов реестру документов, приложенному к сопроводительному письму, представитель ОМСУ наряду с отметкой о получении документов делает отметку о таком несоответствии.</w:t>
            </w:r>
          </w:p>
        </w:tc>
        <w:tc>
          <w:tcPr>
            <w:tcW w:w="620" w:type="pct"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>Указывается срок из соглашения с МФЦ</w:t>
            </w:r>
          </w:p>
        </w:tc>
        <w:tc>
          <w:tcPr>
            <w:tcW w:w="620" w:type="pct"/>
            <w:shd w:val="clear" w:color="auto" w:fill="auto"/>
          </w:tcPr>
          <w:p w:rsidR="00A04676" w:rsidRPr="00B85F44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МФЦ</w:t>
            </w:r>
            <w:r>
              <w:rPr>
                <w:rFonts w:ascii="Times New Roman" w:hAnsi="Times New Roman"/>
                <w:sz w:val="18"/>
                <w:szCs w:val="18"/>
              </w:rPr>
              <w:t>, ОМСУ</w:t>
            </w:r>
          </w:p>
        </w:tc>
        <w:tc>
          <w:tcPr>
            <w:tcW w:w="955" w:type="pct"/>
            <w:shd w:val="clear" w:color="auto" w:fill="auto"/>
          </w:tcPr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t>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EB2CE5" w:rsidRDefault="00EB2CE5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676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EB2CE5">
              <w:rPr>
                <w:rFonts w:ascii="Times New Roman" w:hAnsi="Times New Roman"/>
                <w:bCs/>
                <w:sz w:val="18"/>
                <w:szCs w:val="18"/>
              </w:rPr>
              <w:t>3.</w:t>
            </w:r>
          </w:p>
        </w:tc>
        <w:tc>
          <w:tcPr>
            <w:tcW w:w="727" w:type="pct"/>
            <w:shd w:val="clear" w:color="auto" w:fill="auto"/>
          </w:tcPr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EB2CE5">
              <w:rPr>
                <w:rFonts w:ascii="Times New Roman" w:hAnsi="Times New Roman"/>
                <w:bCs/>
                <w:sz w:val="18"/>
                <w:szCs w:val="18"/>
              </w:rPr>
              <w:t>Регистрация заявления</w:t>
            </w:r>
          </w:p>
        </w:tc>
        <w:tc>
          <w:tcPr>
            <w:tcW w:w="1335" w:type="pct"/>
            <w:shd w:val="clear" w:color="auto" w:fill="auto"/>
          </w:tcPr>
          <w:p w:rsidR="00A04676" w:rsidRPr="00EB2CE5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t>Специалист осуществляет фиксацию заявления в соответствии с Инструкцией по делопроизводству</w:t>
            </w:r>
          </w:p>
        </w:tc>
        <w:tc>
          <w:tcPr>
            <w:tcW w:w="620" w:type="pct"/>
          </w:tcPr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t>Не более 5 минут в течение 1 рабочего дня</w:t>
            </w:r>
          </w:p>
        </w:tc>
        <w:tc>
          <w:tcPr>
            <w:tcW w:w="620" w:type="pct"/>
            <w:shd w:val="clear" w:color="auto" w:fill="auto"/>
          </w:tcPr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EB2CE5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2CE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B2CE5" w:rsidRPr="00EB2CE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D38BE" w:rsidRPr="00B85F44" w:rsidTr="00AD38BE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1.2. Р</w:t>
            </w:r>
            <w:r w:rsidRPr="00EF1009">
              <w:rPr>
                <w:rFonts w:ascii="Times New Roman" w:hAnsi="Times New Roman"/>
                <w:sz w:val="18"/>
                <w:szCs w:val="18"/>
              </w:rPr>
              <w:t>ассмотрение заявления и представленных документов и принятие решения по подготовке результата предоставления муниципальной услуги</w:t>
            </w:r>
          </w:p>
        </w:tc>
      </w:tr>
      <w:tr w:rsidR="00127CB0" w:rsidRPr="00B85F44" w:rsidTr="00AD38BE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127CB0" w:rsidRPr="00B85F44" w:rsidRDefault="00127CB0" w:rsidP="00AD38BE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727" w:type="pct"/>
            <w:shd w:val="clear" w:color="auto" w:fill="auto"/>
          </w:tcPr>
          <w:p w:rsidR="00127CB0" w:rsidRPr="00B85F44" w:rsidRDefault="00127CB0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EF1009">
              <w:rPr>
                <w:rFonts w:ascii="Times New Roman" w:hAnsi="Times New Roman"/>
                <w:sz w:val="18"/>
                <w:szCs w:val="18"/>
              </w:rPr>
              <w:t>ассмотрение заявления и представленных документов и принятие решения по подготовке результата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127CB0" w:rsidRPr="005716ED" w:rsidRDefault="00127CB0" w:rsidP="00AD3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специалист, ответственный за предоставление муниципальной услуги:</w:t>
            </w:r>
          </w:p>
          <w:p w:rsidR="00127CB0" w:rsidRPr="005716ED" w:rsidRDefault="00127CB0" w:rsidP="00AD3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1) проводит проверку наличия документов, необходимых для принятия решения о предоставлении муниципальной услуги;</w:t>
            </w:r>
          </w:p>
          <w:p w:rsidR="00127CB0" w:rsidRPr="005716ED" w:rsidRDefault="00127CB0" w:rsidP="00AD3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2) подготавливает проект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разрешения на строительство либо </w:t>
            </w:r>
            <w:r w:rsidRPr="00193E0C">
              <w:rPr>
                <w:rFonts w:ascii="Times New Roman" w:hAnsi="Times New Roman"/>
                <w:sz w:val="18"/>
                <w:szCs w:val="18"/>
              </w:rPr>
              <w:t xml:space="preserve">уведомление о мотивированном отказе в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</w:t>
            </w:r>
            <w:r w:rsidRPr="004F024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родлени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</w:t>
            </w:r>
            <w:r w:rsidRPr="004F024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срока действия разрешения на строительство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127CB0" w:rsidRPr="00B85F44" w:rsidRDefault="00127CB0" w:rsidP="00AD3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5) обеспечивает согласование уполномоченн</w:t>
            </w:r>
            <w:r>
              <w:rPr>
                <w:rFonts w:ascii="Times New Roman" w:hAnsi="Times New Roman"/>
                <w:sz w:val="18"/>
                <w:szCs w:val="18"/>
              </w:rPr>
              <w:t>ым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должностн</w:t>
            </w:r>
            <w:r>
              <w:rPr>
                <w:rFonts w:ascii="Times New Roman" w:hAnsi="Times New Roman"/>
                <w:sz w:val="18"/>
                <w:szCs w:val="18"/>
              </w:rPr>
              <w:t>ым лицом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и подписание уполномоченн</w:t>
            </w:r>
            <w:r>
              <w:rPr>
                <w:rFonts w:ascii="Times New Roman" w:hAnsi="Times New Roman"/>
                <w:sz w:val="18"/>
                <w:szCs w:val="18"/>
              </w:rPr>
              <w:t>ым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должностн</w:t>
            </w:r>
            <w:r>
              <w:rPr>
                <w:rFonts w:ascii="Times New Roman" w:hAnsi="Times New Roman"/>
                <w:sz w:val="18"/>
                <w:szCs w:val="18"/>
              </w:rPr>
              <w:t>ым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лицо</w:t>
            </w: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указанных в подпункте 2) проектов документов.</w:t>
            </w:r>
          </w:p>
        </w:tc>
        <w:tc>
          <w:tcPr>
            <w:tcW w:w="620" w:type="pct"/>
          </w:tcPr>
          <w:p w:rsidR="00127CB0" w:rsidRDefault="00127CB0" w:rsidP="00A42B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течении 1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календарного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дня</w:t>
            </w:r>
          </w:p>
        </w:tc>
        <w:tc>
          <w:tcPr>
            <w:tcW w:w="620" w:type="pct"/>
            <w:shd w:val="clear" w:color="auto" w:fill="auto"/>
          </w:tcPr>
          <w:p w:rsidR="00127CB0" w:rsidRPr="00B85F44" w:rsidRDefault="00127CB0" w:rsidP="00AD3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127CB0" w:rsidRPr="00B85F44" w:rsidRDefault="00127CB0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 (формы для заполнения заявления на получение госуслуги),</w:t>
            </w:r>
          </w:p>
          <w:p w:rsidR="00127CB0" w:rsidRPr="00B85F44" w:rsidRDefault="00127CB0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127CB0" w:rsidRPr="00B85F44" w:rsidRDefault="00EB2CE5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D38BE" w:rsidRPr="00B85F44" w:rsidTr="00AD38BE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2.</w:t>
            </w:r>
          </w:p>
        </w:tc>
        <w:tc>
          <w:tcPr>
            <w:tcW w:w="727" w:type="pct"/>
            <w:shd w:val="clear" w:color="auto" w:fill="auto"/>
          </w:tcPr>
          <w:p w:rsidR="00AD38BE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егистр</w:t>
            </w:r>
            <w:r>
              <w:rPr>
                <w:rFonts w:ascii="Times New Roman" w:hAnsi="Times New Roman"/>
                <w:sz w:val="18"/>
                <w:szCs w:val="18"/>
              </w:rPr>
              <w:t>ация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результат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AD38BE" w:rsidRPr="005716ED" w:rsidRDefault="00AD38BE" w:rsidP="002A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Специалист, ответственный за предоставление муниципальной услуги, регистрирует результат предостав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ления муниципальной услуги в журнале /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электронной базе данных</w:t>
            </w:r>
            <w:r>
              <w:rPr>
                <w:rFonts w:ascii="Times New Roman" w:hAnsi="Times New Roman"/>
                <w:sz w:val="18"/>
                <w:szCs w:val="18"/>
              </w:rPr>
              <w:t>, разрешени</w:t>
            </w:r>
            <w:r w:rsidR="002A78D6"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 строительство либо </w:t>
            </w:r>
            <w:r w:rsidR="002A78D6" w:rsidRPr="00193E0C">
              <w:rPr>
                <w:rFonts w:ascii="Times New Roman" w:hAnsi="Times New Roman"/>
                <w:sz w:val="18"/>
                <w:szCs w:val="18"/>
              </w:rPr>
              <w:t>уведомлени</w:t>
            </w:r>
            <w:r w:rsidR="002A78D6">
              <w:rPr>
                <w:rFonts w:ascii="Times New Roman" w:hAnsi="Times New Roman"/>
                <w:sz w:val="18"/>
                <w:szCs w:val="18"/>
              </w:rPr>
              <w:t>е</w:t>
            </w:r>
            <w:r w:rsidR="002A78D6" w:rsidRPr="00193E0C">
              <w:rPr>
                <w:rFonts w:ascii="Times New Roman" w:hAnsi="Times New Roman"/>
                <w:sz w:val="18"/>
                <w:szCs w:val="18"/>
              </w:rPr>
              <w:t xml:space="preserve"> о мотивированном отказе в </w:t>
            </w:r>
            <w:r w:rsidR="002A78D6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</w:t>
            </w:r>
            <w:r w:rsidR="002A78D6" w:rsidRPr="004F024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родлени</w:t>
            </w:r>
            <w:r w:rsidR="002A78D6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</w:t>
            </w:r>
            <w:r w:rsidR="002A78D6" w:rsidRPr="004F024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срока действия разрешения на строительство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0" w:type="pct"/>
          </w:tcPr>
          <w:p w:rsidR="00AD38BE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течении 1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календарного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дня</w:t>
            </w:r>
          </w:p>
        </w:tc>
        <w:tc>
          <w:tcPr>
            <w:tcW w:w="620" w:type="pct"/>
            <w:shd w:val="clear" w:color="auto" w:fill="auto"/>
          </w:tcPr>
          <w:p w:rsidR="00AD38BE" w:rsidRPr="00B85F44" w:rsidRDefault="00AD38BE" w:rsidP="00AD3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 (формы для заполнения заявления на получение госуслуги),</w:t>
            </w:r>
          </w:p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</w:t>
            </w:r>
            <w:r w:rsidRPr="00B85F44">
              <w:rPr>
                <w:rFonts w:ascii="Times New Roman" w:hAnsi="Times New Roman"/>
                <w:sz w:val="18"/>
                <w:szCs w:val="18"/>
              </w:rPr>
              <w:lastRenderedPageBreak/>
              <w:t>обеспечение, 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AD38BE" w:rsidRPr="00B85F44" w:rsidRDefault="00EB2CE5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</w:tr>
      <w:tr w:rsidR="00AD38BE" w:rsidRPr="00B85F44" w:rsidTr="00AD38BE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1.3.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</w:tr>
      <w:tr w:rsidR="00A04676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727" w:type="pct"/>
            <w:shd w:val="clear" w:color="auto" w:fill="auto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Уведомление МФЦ о готовности результата</w:t>
            </w:r>
          </w:p>
        </w:tc>
        <w:tc>
          <w:tcPr>
            <w:tcW w:w="1335" w:type="pct"/>
            <w:shd w:val="clear" w:color="auto" w:fill="auto"/>
          </w:tcPr>
          <w:p w:rsidR="00A04676" w:rsidRPr="00A04676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случае, если в качестве способа получения результата, указанного заявителем при обращении за предоставлением муниципальной услуги, выбран МФЦ</w:t>
            </w:r>
          </w:p>
        </w:tc>
        <w:tc>
          <w:tcPr>
            <w:tcW w:w="620" w:type="pct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04676">
              <w:rPr>
                <w:rFonts w:ascii="Times New Roman" w:hAnsi="Times New Roman"/>
                <w:sz w:val="18"/>
                <w:szCs w:val="18"/>
                <w:highlight w:val="yellow"/>
              </w:rPr>
              <w:t>Указать сроки из соглашения с МФЦ</w:t>
            </w:r>
          </w:p>
        </w:tc>
        <w:tc>
          <w:tcPr>
            <w:tcW w:w="620" w:type="pct"/>
            <w:shd w:val="clear" w:color="auto" w:fill="auto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органа, ответственный за прием и регистрацию</w:t>
            </w:r>
          </w:p>
        </w:tc>
        <w:tc>
          <w:tcPr>
            <w:tcW w:w="955" w:type="pct"/>
            <w:shd w:val="clear" w:color="auto" w:fill="auto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676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727" w:type="pct"/>
            <w:shd w:val="clear" w:color="auto" w:fill="auto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Направление результата в МФЦ</w:t>
            </w:r>
          </w:p>
        </w:tc>
        <w:tc>
          <w:tcPr>
            <w:tcW w:w="1335" w:type="pct"/>
            <w:shd w:val="clear" w:color="auto" w:fill="auto"/>
          </w:tcPr>
          <w:p w:rsidR="00A04676" w:rsidRPr="00A04676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случае, если в качестве способа получения результата, указанного заявителем при обращении за предоставлением муниципальной услуги, выбран МФЦ</w:t>
            </w:r>
          </w:p>
        </w:tc>
        <w:tc>
          <w:tcPr>
            <w:tcW w:w="620" w:type="pct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04676">
              <w:rPr>
                <w:rFonts w:ascii="Times New Roman" w:hAnsi="Times New Roman"/>
                <w:sz w:val="18"/>
                <w:szCs w:val="18"/>
                <w:highlight w:val="yellow"/>
              </w:rPr>
              <w:t>Указать сроки из соглашения с МФЦ</w:t>
            </w:r>
          </w:p>
        </w:tc>
        <w:tc>
          <w:tcPr>
            <w:tcW w:w="620" w:type="pct"/>
            <w:shd w:val="clear" w:color="auto" w:fill="auto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органа, ответственный за прием и регистрацию, специалист МФЦ</w:t>
            </w:r>
          </w:p>
        </w:tc>
        <w:tc>
          <w:tcPr>
            <w:tcW w:w="955" w:type="pct"/>
            <w:shd w:val="clear" w:color="auto" w:fill="auto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Сопроводительное письмо-реестр (приложение № 4)</w:t>
            </w:r>
          </w:p>
        </w:tc>
      </w:tr>
      <w:tr w:rsidR="00A04676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727" w:type="pct"/>
            <w:shd w:val="clear" w:color="auto" w:fill="auto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A04676" w:rsidRPr="00A04676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ОМСУ, ответственный за прием и регистрацию документов:</w:t>
            </w:r>
          </w:p>
          <w:p w:rsidR="00A04676" w:rsidRPr="00A04676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уведомляет заявителя о принятом решении по телефону (при наличии номера телефона в заявлении) и выдает ему разрешения на строительство либо уведомление о мотивированном отказе в выдаче разрешения.</w:t>
            </w:r>
          </w:p>
          <w:p w:rsidR="00A04676" w:rsidRPr="00A04676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 отсутствия возможности оперативного вручения заявителю разрешения на строительство либо уведомление о мотивированном отказе в выдаче разрешения, документы направляются ОМСУ заявителю в день их подписания почтовым отправлением.</w:t>
            </w:r>
          </w:p>
          <w:p w:rsidR="00A04676" w:rsidRPr="00A04676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 обращения заявителя за предоставлением муниципальной услуги в электронном виде, он информируется ОМСУ о принятом решении через Единый и региональный порталы.</w:t>
            </w:r>
          </w:p>
          <w:p w:rsidR="00A04676" w:rsidRPr="00A04676" w:rsidRDefault="00A04676" w:rsidP="0060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 если в качестве способа получения результата, указанного заявителем при обращении за предоставлением муниципальной услуги, выбран МФЦ, документы передаются в МФЦ в срок, предусмотренный Соглашением о взаимодействии, но не позднее рабочего дня, следующего за днем их подписания.</w:t>
            </w:r>
          </w:p>
        </w:tc>
        <w:tc>
          <w:tcPr>
            <w:tcW w:w="620" w:type="pct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течении 1 календарного дня</w:t>
            </w:r>
          </w:p>
        </w:tc>
        <w:tc>
          <w:tcPr>
            <w:tcW w:w="620" w:type="pct"/>
            <w:shd w:val="clear" w:color="auto" w:fill="auto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МФЦ, ОМСУ</w:t>
            </w:r>
          </w:p>
        </w:tc>
        <w:tc>
          <w:tcPr>
            <w:tcW w:w="955" w:type="pct"/>
            <w:shd w:val="clear" w:color="auto" w:fill="auto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  <w:r w:rsidRPr="00A04676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A04676" w:rsidRDefault="00EB2CE5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311C1A" w:rsidRPr="00B85F44" w:rsidRDefault="00311C1A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311C1A" w:rsidRPr="00B85F44" w:rsidSect="001E360C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8. «Особенности предоставления  «подуслуги» в электронной форме»</w:t>
      </w: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96"/>
        <w:gridCol w:w="1675"/>
        <w:gridCol w:w="2309"/>
        <w:gridCol w:w="2313"/>
        <w:gridCol w:w="2088"/>
        <w:gridCol w:w="2011"/>
        <w:gridCol w:w="2194"/>
      </w:tblGrid>
      <w:tr w:rsidR="0074406F" w:rsidRPr="00B85F44" w:rsidTr="00A04676">
        <w:trPr>
          <w:trHeight w:val="70"/>
        </w:trPr>
        <w:tc>
          <w:tcPr>
            <w:tcW w:w="743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получения заявителем информации  о сроках  и порядке предоставления «подуслуги»</w:t>
            </w:r>
          </w:p>
        </w:tc>
        <w:tc>
          <w:tcPr>
            <w:tcW w:w="566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781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формирования запроса о предоставлении «подуслуги»</w:t>
            </w:r>
          </w:p>
        </w:tc>
        <w:tc>
          <w:tcPr>
            <w:tcW w:w="782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приема и регистрации органом, предоставляющим услугу, запроса и иных документов, необходимых для предоставления «подуслуги»</w:t>
            </w:r>
          </w:p>
        </w:tc>
        <w:tc>
          <w:tcPr>
            <w:tcW w:w="706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оплаты заявителем государственной пошлины за предоставление «подуслуги» и уплаты иных платежей в соответствии с законодательством Российской Федерации</w:t>
            </w:r>
          </w:p>
        </w:tc>
        <w:tc>
          <w:tcPr>
            <w:tcW w:w="680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742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74406F" w:rsidRPr="00B85F44" w:rsidTr="00A04676">
        <w:trPr>
          <w:trHeight w:val="70"/>
        </w:trPr>
        <w:tc>
          <w:tcPr>
            <w:tcW w:w="743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1</w:t>
            </w:r>
          </w:p>
        </w:tc>
        <w:tc>
          <w:tcPr>
            <w:tcW w:w="566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2</w:t>
            </w:r>
          </w:p>
        </w:tc>
        <w:tc>
          <w:tcPr>
            <w:tcW w:w="781" w:type="pct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3</w:t>
            </w:r>
          </w:p>
        </w:tc>
        <w:tc>
          <w:tcPr>
            <w:tcW w:w="782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4</w:t>
            </w:r>
          </w:p>
        </w:tc>
        <w:tc>
          <w:tcPr>
            <w:tcW w:w="706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5</w:t>
            </w:r>
          </w:p>
        </w:tc>
        <w:tc>
          <w:tcPr>
            <w:tcW w:w="680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6</w:t>
            </w:r>
          </w:p>
        </w:tc>
        <w:tc>
          <w:tcPr>
            <w:tcW w:w="742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val="en-US"/>
              </w:rPr>
            </w:pPr>
            <w:r w:rsidRPr="00B85F44">
              <w:rPr>
                <w:rFonts w:ascii="Times New Roman" w:hAnsi="Times New Roman"/>
                <w:iCs/>
                <w:color w:val="000000"/>
                <w:lang w:val="en-US"/>
              </w:rPr>
              <w:t>7</w:t>
            </w:r>
          </w:p>
        </w:tc>
      </w:tr>
      <w:tr w:rsidR="0074406F" w:rsidRPr="00B85F44" w:rsidTr="0074406F">
        <w:trPr>
          <w:trHeight w:val="70"/>
        </w:trPr>
        <w:tc>
          <w:tcPr>
            <w:tcW w:w="5000" w:type="pct"/>
            <w:gridSpan w:val="7"/>
          </w:tcPr>
          <w:p w:rsidR="0074406F" w:rsidRPr="00B85F44" w:rsidRDefault="00414C47" w:rsidP="009155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в</w:t>
            </w:r>
            <w:r w:rsidRPr="00602E47">
              <w:rPr>
                <w:rFonts w:ascii="Times New Roman" w:hAnsi="Times New Roman"/>
                <w:sz w:val="20"/>
                <w:szCs w:val="20"/>
              </w:rPr>
              <w:t>ыдача разрешения на строительство, реконструкцию, капитальный ремонт объектов капитального строительства</w:t>
            </w:r>
          </w:p>
        </w:tc>
      </w:tr>
      <w:tr w:rsidR="00A04676" w:rsidRPr="00B85F44" w:rsidTr="00A04676">
        <w:trPr>
          <w:trHeight w:val="70"/>
        </w:trPr>
        <w:tc>
          <w:tcPr>
            <w:tcW w:w="743" w:type="pct"/>
            <w:shd w:val="clear" w:color="auto" w:fill="auto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1. Официальный сайт органа местного самоуправления;</w:t>
            </w:r>
          </w:p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2. Единый портал государственных и муниципальных услуг (функций)</w:t>
            </w:r>
          </w:p>
        </w:tc>
        <w:tc>
          <w:tcPr>
            <w:tcW w:w="566" w:type="pct"/>
            <w:shd w:val="clear" w:color="auto" w:fill="auto"/>
          </w:tcPr>
          <w:p w:rsidR="00A04676" w:rsidRPr="00A04676" w:rsidRDefault="00A04676" w:rsidP="00602E47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81" w:type="pct"/>
          </w:tcPr>
          <w:p w:rsidR="00A04676" w:rsidRPr="00A04676" w:rsidRDefault="00A04676" w:rsidP="00602E47">
            <w:pPr>
              <w:tabs>
                <w:tab w:val="left" w:pos="251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 xml:space="preserve"> через экранную форму на Едином портале государственных и муниципальных услуг (функций)</w:t>
            </w:r>
          </w:p>
        </w:tc>
        <w:tc>
          <w:tcPr>
            <w:tcW w:w="782" w:type="pct"/>
            <w:shd w:val="clear" w:color="auto" w:fill="auto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A04676">
              <w:rPr>
                <w:rFonts w:ascii="Times New Roman" w:hAnsi="Times New Roman"/>
                <w:iCs/>
                <w:sz w:val="18"/>
                <w:szCs w:val="18"/>
              </w:rPr>
              <w:t>не требуется предоставления документов на бумажном носителе</w:t>
            </w:r>
          </w:p>
        </w:tc>
        <w:tc>
          <w:tcPr>
            <w:tcW w:w="706" w:type="pct"/>
            <w:shd w:val="clear" w:color="auto" w:fill="auto"/>
          </w:tcPr>
          <w:p w:rsidR="00A04676" w:rsidRPr="00A04676" w:rsidRDefault="00A04676" w:rsidP="00602E47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80" w:type="pct"/>
            <w:shd w:val="clear" w:color="auto" w:fill="auto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Личный кабинет заявителя на Едином портале государственных и  муниципальных услуг (функций); электронная почта заявителя</w:t>
            </w:r>
          </w:p>
        </w:tc>
        <w:tc>
          <w:tcPr>
            <w:tcW w:w="742" w:type="pct"/>
            <w:shd w:val="clear" w:color="auto" w:fill="auto"/>
          </w:tcPr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1. Официальный сайт органа местного самоуправления;</w:t>
            </w:r>
          </w:p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2. Единый портал государственных и муниципальных услуг (функций);</w:t>
            </w:r>
          </w:p>
          <w:p w:rsidR="00A04676" w:rsidRPr="00A04676" w:rsidRDefault="00A04676" w:rsidP="00602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3. электронная почта</w:t>
            </w:r>
          </w:p>
        </w:tc>
      </w:tr>
    </w:tbl>
    <w:p w:rsidR="005D3CF3" w:rsidRPr="00B85F44" w:rsidRDefault="005D3CF3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5D3CF3" w:rsidRPr="00B85F44" w:rsidSect="000C469D">
          <w:pgSz w:w="16838" w:h="11906" w:orient="landscape"/>
          <w:pgMar w:top="1135" w:right="1134" w:bottom="426" w:left="1134" w:header="709" w:footer="709" w:gutter="0"/>
          <w:cols w:space="708"/>
          <w:docGrid w:linePitch="360"/>
        </w:sectPr>
      </w:pPr>
    </w:p>
    <w:p w:rsidR="00414C47" w:rsidRPr="00E14783" w:rsidRDefault="00414C47" w:rsidP="00414C47">
      <w:pPr>
        <w:pStyle w:val="ConsPlusNormal1"/>
        <w:ind w:lef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1</w:t>
      </w:r>
    </w:p>
    <w:p w:rsidR="00414C47" w:rsidRDefault="00414C47" w:rsidP="00414C47">
      <w:pPr>
        <w:spacing w:after="0" w:line="240" w:lineRule="auto"/>
        <w:ind w:left="5664"/>
        <w:jc w:val="both"/>
        <w:rPr>
          <w:rFonts w:ascii="Times New Roman" w:hAnsi="Times New Roman"/>
          <w:b/>
          <w:sz w:val="28"/>
          <w:szCs w:val="28"/>
        </w:rPr>
      </w:pPr>
      <w:r w:rsidRPr="00E14783">
        <w:rPr>
          <w:rFonts w:ascii="Times New Roman" w:hAnsi="Times New Roman"/>
        </w:rPr>
        <w:t>к типовой технологической схеме по предоставлению муниципальной услуги</w:t>
      </w:r>
      <w:r>
        <w:rPr>
          <w:rFonts w:ascii="Times New Roman" w:hAnsi="Times New Roman"/>
        </w:rPr>
        <w:t xml:space="preserve"> «в</w:t>
      </w:r>
      <w:r w:rsidRPr="00602E47">
        <w:rPr>
          <w:rFonts w:ascii="Times New Roman" w:hAnsi="Times New Roman"/>
          <w:sz w:val="20"/>
          <w:szCs w:val="20"/>
        </w:rPr>
        <w:t>ыдача разрешения на строительство, реконструкцию, капитальный ремонт объектов капитального строительства</w:t>
      </w:r>
      <w:r>
        <w:rPr>
          <w:rFonts w:ascii="Times New Roman" w:hAnsi="Times New Roman"/>
          <w:sz w:val="20"/>
          <w:szCs w:val="20"/>
        </w:rPr>
        <w:t>»</w:t>
      </w:r>
    </w:p>
    <w:p w:rsidR="00414C47" w:rsidRPr="00CE6DEE" w:rsidRDefault="00414C47" w:rsidP="00414C47">
      <w:pPr>
        <w:spacing w:after="0" w:line="240" w:lineRule="auto"/>
        <w:jc w:val="center"/>
      </w:pPr>
    </w:p>
    <w:p w:rsidR="00414C47" w:rsidRPr="00CE6DEE" w:rsidRDefault="00705E18" w:rsidP="00414C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hyperlink r:id="rId11" w:history="1">
        <w:r w:rsidR="00414C47" w:rsidRPr="00CE6DEE">
          <w:rPr>
            <w:rFonts w:ascii="Times New Roman" w:hAnsi="Times New Roman"/>
            <w:b/>
            <w:sz w:val="28"/>
            <w:szCs w:val="28"/>
          </w:rPr>
          <w:t>Сведения</w:t>
        </w:r>
      </w:hyperlink>
      <w:r w:rsidR="00414C47" w:rsidRPr="00CE6DEE">
        <w:rPr>
          <w:rFonts w:ascii="Times New Roman" w:hAnsi="Times New Roman"/>
          <w:b/>
          <w:sz w:val="28"/>
          <w:szCs w:val="28"/>
        </w:rPr>
        <w:t xml:space="preserve"> о местах нахождения и графике работы органа местного самоуправления, структурное подразделение, предоставляющее муниципальную услугу, МФЦ</w:t>
      </w:r>
    </w:p>
    <w:p w:rsidR="00414C47" w:rsidRPr="00CE6DEE" w:rsidRDefault="00414C47" w:rsidP="00414C4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1559"/>
        <w:gridCol w:w="1276"/>
        <w:gridCol w:w="1418"/>
        <w:gridCol w:w="3651"/>
      </w:tblGrid>
      <w:tr w:rsidR="00414C47" w:rsidRPr="00A66A9F" w:rsidTr="00625347">
        <w:tc>
          <w:tcPr>
            <w:tcW w:w="1951" w:type="dxa"/>
          </w:tcPr>
          <w:p w:rsidR="00414C47" w:rsidRPr="00A66A9F" w:rsidRDefault="00414C47" w:rsidP="006253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4C47" w:rsidRPr="00A66A9F" w:rsidRDefault="00414C47" w:rsidP="006253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9F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1276" w:type="dxa"/>
          </w:tcPr>
          <w:p w:rsidR="00414C47" w:rsidRPr="00A66A9F" w:rsidRDefault="00414C47" w:rsidP="006253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9F">
              <w:rPr>
                <w:rFonts w:ascii="Times New Roman" w:hAnsi="Times New Roman"/>
                <w:sz w:val="24"/>
                <w:szCs w:val="24"/>
              </w:rPr>
              <w:t>Телефон, факс</w:t>
            </w:r>
          </w:p>
        </w:tc>
        <w:tc>
          <w:tcPr>
            <w:tcW w:w="1418" w:type="dxa"/>
          </w:tcPr>
          <w:p w:rsidR="00414C47" w:rsidRPr="00A66A9F" w:rsidRDefault="00414C47" w:rsidP="006253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9F">
              <w:rPr>
                <w:rFonts w:ascii="Times New Roman" w:hAnsi="Times New Roman"/>
                <w:sz w:val="24"/>
                <w:szCs w:val="24"/>
              </w:rPr>
              <w:t>Официальный сайт</w:t>
            </w:r>
          </w:p>
        </w:tc>
        <w:tc>
          <w:tcPr>
            <w:tcW w:w="3651" w:type="dxa"/>
          </w:tcPr>
          <w:p w:rsidR="00414C47" w:rsidRPr="00A66A9F" w:rsidRDefault="00414C47" w:rsidP="006253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9F">
              <w:rPr>
                <w:rFonts w:ascii="Times New Roman" w:hAnsi="Times New Roman"/>
                <w:sz w:val="24"/>
                <w:szCs w:val="24"/>
              </w:rPr>
              <w:t>График работы</w:t>
            </w:r>
          </w:p>
        </w:tc>
      </w:tr>
      <w:tr w:rsidR="00414C47" w:rsidRPr="008B08DF" w:rsidTr="00625347">
        <w:tc>
          <w:tcPr>
            <w:tcW w:w="1951" w:type="dxa"/>
          </w:tcPr>
          <w:p w:rsidR="00414C47" w:rsidRPr="00B71F1E" w:rsidRDefault="00414C47" w:rsidP="00625347">
            <w:pPr>
              <w:rPr>
                <w:rFonts w:ascii="Times New Roman" w:hAnsi="Times New Roman"/>
                <w:sz w:val="24"/>
                <w:szCs w:val="24"/>
              </w:rPr>
            </w:pPr>
            <w:r w:rsidRPr="00B71F1E">
              <w:rPr>
                <w:rFonts w:ascii="Times New Roman" w:hAnsi="Times New Roman"/>
                <w:sz w:val="24"/>
                <w:szCs w:val="24"/>
              </w:rPr>
              <w:t>Администрация Озинского муниципального района</w:t>
            </w:r>
          </w:p>
        </w:tc>
        <w:tc>
          <w:tcPr>
            <w:tcW w:w="1559" w:type="dxa"/>
          </w:tcPr>
          <w:p w:rsidR="00414C47" w:rsidRPr="00B71F1E" w:rsidRDefault="00414C47" w:rsidP="00625347">
            <w:pPr>
              <w:rPr>
                <w:rFonts w:ascii="Times New Roman" w:hAnsi="Times New Roman"/>
                <w:sz w:val="24"/>
                <w:szCs w:val="24"/>
              </w:rPr>
            </w:pPr>
            <w:r w:rsidRPr="00B71F1E">
              <w:rPr>
                <w:rFonts w:ascii="Times New Roman" w:hAnsi="Times New Roman"/>
                <w:sz w:val="24"/>
                <w:szCs w:val="24"/>
              </w:rPr>
              <w:t>Саратовская область, р.п. Озинки, ул. Ленина. д. 14</w:t>
            </w:r>
          </w:p>
        </w:tc>
        <w:tc>
          <w:tcPr>
            <w:tcW w:w="1276" w:type="dxa"/>
          </w:tcPr>
          <w:p w:rsidR="00414C47" w:rsidRPr="00B71F1E" w:rsidRDefault="00414C47" w:rsidP="00625347">
            <w:pPr>
              <w:rPr>
                <w:rFonts w:ascii="Times New Roman" w:hAnsi="Times New Roman"/>
                <w:sz w:val="24"/>
                <w:szCs w:val="24"/>
              </w:rPr>
            </w:pPr>
            <w:r w:rsidRPr="00B71F1E">
              <w:rPr>
                <w:rFonts w:ascii="Times New Roman" w:hAnsi="Times New Roman"/>
                <w:sz w:val="24"/>
                <w:szCs w:val="24"/>
              </w:rPr>
              <w:t>8(84576)  4-10-64,</w:t>
            </w:r>
          </w:p>
          <w:p w:rsidR="00414C47" w:rsidRPr="00B71F1E" w:rsidRDefault="00414C47" w:rsidP="00625347">
            <w:pPr>
              <w:rPr>
                <w:rFonts w:ascii="Times New Roman" w:hAnsi="Times New Roman"/>
                <w:sz w:val="24"/>
                <w:szCs w:val="24"/>
              </w:rPr>
            </w:pPr>
            <w:r w:rsidRPr="00B71F1E">
              <w:rPr>
                <w:rFonts w:ascii="Times New Roman" w:hAnsi="Times New Roman"/>
                <w:sz w:val="24"/>
                <w:szCs w:val="24"/>
              </w:rPr>
              <w:t xml:space="preserve"> 4-11-32</w:t>
            </w:r>
          </w:p>
        </w:tc>
        <w:tc>
          <w:tcPr>
            <w:tcW w:w="1418" w:type="dxa"/>
            <w:vMerge w:val="restart"/>
          </w:tcPr>
          <w:p w:rsidR="00414C47" w:rsidRPr="00B71F1E" w:rsidRDefault="00414C47" w:rsidP="00625347">
            <w:pPr>
              <w:rPr>
                <w:rFonts w:ascii="Times New Roman" w:hAnsi="Times New Roman"/>
                <w:sz w:val="24"/>
                <w:szCs w:val="24"/>
              </w:rPr>
            </w:pPr>
            <w:r w:rsidRPr="00B71F1E">
              <w:rPr>
                <w:rFonts w:ascii="Times New Roman" w:hAnsi="Times New Roman"/>
                <w:sz w:val="24"/>
                <w:szCs w:val="24"/>
              </w:rPr>
              <w:t>www.ozinki.sarmo.ru</w:t>
            </w:r>
          </w:p>
          <w:p w:rsidR="00414C47" w:rsidRPr="00B71F1E" w:rsidRDefault="00414C47" w:rsidP="0062534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  <w:vMerge w:val="restart"/>
          </w:tcPr>
          <w:p w:rsidR="00414C47" w:rsidRPr="00B71F1E" w:rsidRDefault="00414C47" w:rsidP="006253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1F1E">
              <w:rPr>
                <w:rFonts w:ascii="Times New Roman" w:hAnsi="Times New Roman"/>
                <w:sz w:val="24"/>
                <w:szCs w:val="24"/>
              </w:rPr>
              <w:t>-понедельник-четверг с 8.00 до 17.15 часов;</w:t>
            </w:r>
          </w:p>
          <w:p w:rsidR="00414C47" w:rsidRPr="00B71F1E" w:rsidRDefault="00414C47" w:rsidP="006253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1F1E">
              <w:rPr>
                <w:rFonts w:ascii="Times New Roman" w:hAnsi="Times New Roman"/>
                <w:sz w:val="24"/>
                <w:szCs w:val="24"/>
              </w:rPr>
              <w:t>-пятница с 8.00 до 16.00;</w:t>
            </w:r>
          </w:p>
          <w:p w:rsidR="00414C47" w:rsidRPr="00B71F1E" w:rsidRDefault="00414C47" w:rsidP="006253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1F1E">
              <w:rPr>
                <w:rFonts w:ascii="Times New Roman" w:hAnsi="Times New Roman"/>
                <w:sz w:val="24"/>
                <w:szCs w:val="24"/>
              </w:rPr>
              <w:t>-обеденный перерыв с 12.00 до 13.00 часов;</w:t>
            </w:r>
          </w:p>
          <w:p w:rsidR="00414C47" w:rsidRPr="00B71F1E" w:rsidRDefault="00414C47" w:rsidP="00625347">
            <w:pPr>
              <w:rPr>
                <w:rFonts w:ascii="Times New Roman" w:hAnsi="Times New Roman"/>
                <w:sz w:val="24"/>
                <w:szCs w:val="24"/>
              </w:rPr>
            </w:pPr>
            <w:r w:rsidRPr="00B71F1E">
              <w:rPr>
                <w:rFonts w:ascii="Times New Roman" w:hAnsi="Times New Roman"/>
                <w:sz w:val="24"/>
                <w:szCs w:val="24"/>
              </w:rPr>
              <w:t>-суббота, воскресение выходные дни.</w:t>
            </w:r>
          </w:p>
        </w:tc>
      </w:tr>
      <w:tr w:rsidR="00414C47" w:rsidRPr="008B08DF" w:rsidTr="00625347">
        <w:tc>
          <w:tcPr>
            <w:tcW w:w="1951" w:type="dxa"/>
          </w:tcPr>
          <w:p w:rsidR="00414C47" w:rsidRPr="00B71F1E" w:rsidRDefault="00414C47" w:rsidP="00625347">
            <w:pPr>
              <w:rPr>
                <w:rFonts w:ascii="Times New Roman" w:hAnsi="Times New Roman"/>
                <w:sz w:val="24"/>
                <w:szCs w:val="24"/>
              </w:rPr>
            </w:pPr>
            <w:r w:rsidRPr="00B71F1E">
              <w:rPr>
                <w:rFonts w:ascii="Times New Roman" w:hAnsi="Times New Roman"/>
                <w:sz w:val="24"/>
                <w:szCs w:val="24"/>
              </w:rPr>
              <w:t>Отдел архитектуры, строительства, ЖКХ</w:t>
            </w:r>
          </w:p>
        </w:tc>
        <w:tc>
          <w:tcPr>
            <w:tcW w:w="1559" w:type="dxa"/>
          </w:tcPr>
          <w:p w:rsidR="00414C47" w:rsidRPr="00B71F1E" w:rsidRDefault="00414C47" w:rsidP="00625347">
            <w:pPr>
              <w:rPr>
                <w:rFonts w:ascii="Times New Roman" w:hAnsi="Times New Roman"/>
                <w:sz w:val="24"/>
                <w:szCs w:val="24"/>
              </w:rPr>
            </w:pPr>
            <w:r w:rsidRPr="00B71F1E">
              <w:rPr>
                <w:rFonts w:ascii="Times New Roman" w:hAnsi="Times New Roman"/>
                <w:sz w:val="24"/>
                <w:szCs w:val="24"/>
              </w:rPr>
              <w:t>Саратовская область, р.п. Озинки, ул. Ленина. д. 14, кабинет № 34</w:t>
            </w:r>
          </w:p>
        </w:tc>
        <w:tc>
          <w:tcPr>
            <w:tcW w:w="1276" w:type="dxa"/>
          </w:tcPr>
          <w:p w:rsidR="00414C47" w:rsidRPr="00B71F1E" w:rsidRDefault="00414C47" w:rsidP="00625347">
            <w:pPr>
              <w:rPr>
                <w:rFonts w:ascii="Times New Roman" w:hAnsi="Times New Roman"/>
                <w:sz w:val="24"/>
                <w:szCs w:val="24"/>
              </w:rPr>
            </w:pPr>
            <w:r w:rsidRPr="00B71F1E">
              <w:rPr>
                <w:rFonts w:ascii="Times New Roman" w:hAnsi="Times New Roman"/>
                <w:sz w:val="24"/>
                <w:szCs w:val="24"/>
              </w:rPr>
              <w:t>8(84576)  4-15-75</w:t>
            </w:r>
          </w:p>
          <w:p w:rsidR="00414C47" w:rsidRPr="00B71F1E" w:rsidRDefault="00414C47" w:rsidP="0062534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14C47" w:rsidRPr="00B71F1E" w:rsidRDefault="00414C47" w:rsidP="0062534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  <w:vMerge/>
          </w:tcPr>
          <w:p w:rsidR="00414C47" w:rsidRPr="00B71F1E" w:rsidRDefault="00414C47" w:rsidP="0062534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4C47" w:rsidRPr="008B08DF" w:rsidTr="00625347">
        <w:tc>
          <w:tcPr>
            <w:tcW w:w="1951" w:type="dxa"/>
          </w:tcPr>
          <w:p w:rsidR="00414C47" w:rsidRPr="00B71F1E" w:rsidRDefault="00414C47" w:rsidP="00625347">
            <w:pPr>
              <w:rPr>
                <w:rFonts w:ascii="Times New Roman" w:hAnsi="Times New Roman"/>
                <w:sz w:val="24"/>
                <w:szCs w:val="24"/>
              </w:rPr>
            </w:pPr>
            <w:r w:rsidRPr="00B71F1E">
              <w:rPr>
                <w:rFonts w:ascii="Times New Roman" w:hAnsi="Times New Roman"/>
                <w:sz w:val="24"/>
                <w:szCs w:val="24"/>
              </w:rPr>
              <w:t>МФЦ</w:t>
            </w:r>
          </w:p>
        </w:tc>
        <w:tc>
          <w:tcPr>
            <w:tcW w:w="1559" w:type="dxa"/>
          </w:tcPr>
          <w:p w:rsidR="00414C47" w:rsidRPr="00B71F1E" w:rsidRDefault="00414C47" w:rsidP="00625347">
            <w:pPr>
              <w:rPr>
                <w:rFonts w:ascii="Times New Roman" w:hAnsi="Times New Roman"/>
                <w:sz w:val="24"/>
                <w:szCs w:val="24"/>
              </w:rPr>
            </w:pPr>
            <w:r w:rsidRPr="00B71F1E">
              <w:rPr>
                <w:rFonts w:ascii="Times New Roman" w:hAnsi="Times New Roman"/>
                <w:sz w:val="24"/>
                <w:szCs w:val="24"/>
              </w:rPr>
              <w:t>Саратовская область, р.п. Озинки, ул. Советская, д. 33/1</w:t>
            </w:r>
          </w:p>
        </w:tc>
        <w:tc>
          <w:tcPr>
            <w:tcW w:w="1276" w:type="dxa"/>
          </w:tcPr>
          <w:p w:rsidR="00414C47" w:rsidRPr="00B71F1E" w:rsidRDefault="00414C47" w:rsidP="0062534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14C47" w:rsidRPr="00B71F1E" w:rsidRDefault="00414C47" w:rsidP="00625347">
            <w:pPr>
              <w:rPr>
                <w:rFonts w:ascii="Times New Roman" w:hAnsi="Times New Roman"/>
                <w:sz w:val="24"/>
                <w:szCs w:val="24"/>
              </w:rPr>
            </w:pPr>
            <w:r w:rsidRPr="00B71F1E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B71F1E">
              <w:rPr>
                <w:rFonts w:ascii="Times New Roman" w:hAnsi="Times New Roman"/>
                <w:sz w:val="24"/>
                <w:szCs w:val="24"/>
              </w:rPr>
              <w:t>:/</w:t>
            </w:r>
            <w:r w:rsidRPr="00B71F1E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B71F1E">
              <w:rPr>
                <w:rFonts w:ascii="Times New Roman" w:hAnsi="Times New Roman"/>
                <w:sz w:val="24"/>
                <w:szCs w:val="24"/>
              </w:rPr>
              <w:t>.</w:t>
            </w:r>
            <w:r w:rsidRPr="00B71F1E">
              <w:rPr>
                <w:rFonts w:ascii="Times New Roman" w:hAnsi="Times New Roman"/>
                <w:sz w:val="24"/>
                <w:szCs w:val="24"/>
                <w:lang w:val="en-US"/>
              </w:rPr>
              <w:t>gosuslugi</w:t>
            </w:r>
            <w:r w:rsidRPr="00B71F1E">
              <w:rPr>
                <w:rFonts w:ascii="Times New Roman" w:hAnsi="Times New Roman"/>
                <w:sz w:val="24"/>
                <w:szCs w:val="24"/>
              </w:rPr>
              <w:t>.</w:t>
            </w:r>
            <w:r w:rsidRPr="00B71F1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B71F1E">
              <w:rPr>
                <w:rFonts w:ascii="Times New Roman" w:hAnsi="Times New Roman"/>
                <w:sz w:val="24"/>
                <w:szCs w:val="24"/>
              </w:rPr>
              <w:t>/http://64.gosuslugi.ru/</w:t>
            </w:r>
          </w:p>
        </w:tc>
        <w:tc>
          <w:tcPr>
            <w:tcW w:w="3651" w:type="dxa"/>
          </w:tcPr>
          <w:p w:rsidR="00414C47" w:rsidRPr="00B71F1E" w:rsidRDefault="00414C47" w:rsidP="00625347">
            <w:pPr>
              <w:rPr>
                <w:rFonts w:ascii="Times New Roman" w:hAnsi="Times New Roman"/>
                <w:sz w:val="24"/>
                <w:szCs w:val="24"/>
              </w:rPr>
            </w:pPr>
            <w:r w:rsidRPr="00B71F1E">
              <w:rPr>
                <w:rFonts w:ascii="Times New Roman" w:hAnsi="Times New Roman"/>
                <w:sz w:val="24"/>
                <w:szCs w:val="24"/>
              </w:rPr>
              <w:t>- Вторник с -.00 до 20.00;</w:t>
            </w:r>
          </w:p>
          <w:p w:rsidR="00414C47" w:rsidRPr="00B71F1E" w:rsidRDefault="00414C47" w:rsidP="00625347">
            <w:pPr>
              <w:rPr>
                <w:rFonts w:ascii="Times New Roman" w:hAnsi="Times New Roman"/>
                <w:sz w:val="24"/>
                <w:szCs w:val="24"/>
              </w:rPr>
            </w:pPr>
            <w:r w:rsidRPr="00B71F1E">
              <w:rPr>
                <w:rFonts w:ascii="Times New Roman" w:hAnsi="Times New Roman"/>
                <w:sz w:val="24"/>
                <w:szCs w:val="24"/>
              </w:rPr>
              <w:t>- Среда-пятница с 9.00 до 18.00,</w:t>
            </w:r>
          </w:p>
          <w:p w:rsidR="00414C47" w:rsidRPr="00B71F1E" w:rsidRDefault="00414C47" w:rsidP="00625347">
            <w:pPr>
              <w:rPr>
                <w:rFonts w:ascii="Times New Roman" w:hAnsi="Times New Roman"/>
                <w:sz w:val="24"/>
                <w:szCs w:val="24"/>
              </w:rPr>
            </w:pPr>
            <w:r w:rsidRPr="00B71F1E">
              <w:rPr>
                <w:rFonts w:ascii="Times New Roman" w:hAnsi="Times New Roman"/>
                <w:sz w:val="24"/>
                <w:szCs w:val="24"/>
              </w:rPr>
              <w:t>перерыв с 13.00 до 14.00,</w:t>
            </w:r>
          </w:p>
          <w:p w:rsidR="00414C47" w:rsidRPr="00B71F1E" w:rsidRDefault="00414C47" w:rsidP="00625347">
            <w:pPr>
              <w:rPr>
                <w:rFonts w:ascii="Times New Roman" w:hAnsi="Times New Roman"/>
                <w:sz w:val="24"/>
                <w:szCs w:val="24"/>
              </w:rPr>
            </w:pPr>
            <w:r w:rsidRPr="00B71F1E">
              <w:rPr>
                <w:rFonts w:ascii="Times New Roman" w:hAnsi="Times New Roman"/>
                <w:sz w:val="24"/>
                <w:szCs w:val="24"/>
              </w:rPr>
              <w:t>- суббота с 9.00 до 15.30 перерыв с 13.00 до 13.30,</w:t>
            </w:r>
          </w:p>
          <w:p w:rsidR="00414C47" w:rsidRPr="00B71F1E" w:rsidRDefault="00414C47" w:rsidP="00625347">
            <w:pPr>
              <w:rPr>
                <w:rFonts w:ascii="Times New Roman" w:hAnsi="Times New Roman"/>
                <w:sz w:val="24"/>
                <w:szCs w:val="24"/>
              </w:rPr>
            </w:pPr>
            <w:r w:rsidRPr="00B71F1E">
              <w:rPr>
                <w:rFonts w:ascii="Times New Roman" w:hAnsi="Times New Roman"/>
                <w:sz w:val="24"/>
                <w:szCs w:val="24"/>
              </w:rPr>
              <w:t>-понедельник, воскресенье – выходные,</w:t>
            </w:r>
          </w:p>
        </w:tc>
      </w:tr>
    </w:tbl>
    <w:p w:rsidR="00414C47" w:rsidRPr="00CE6DEE" w:rsidRDefault="00414C47" w:rsidP="00414C47">
      <w:pPr>
        <w:rPr>
          <w:rFonts w:ascii="Times New Roman" w:hAnsi="Times New Roman"/>
          <w:sz w:val="28"/>
          <w:szCs w:val="28"/>
        </w:rPr>
      </w:pPr>
      <w:r w:rsidRPr="00CE6DEE">
        <w:rPr>
          <w:rFonts w:ascii="Times New Roman" w:hAnsi="Times New Roman"/>
          <w:sz w:val="28"/>
          <w:szCs w:val="28"/>
        </w:rPr>
        <w:br w:type="page"/>
      </w:r>
    </w:p>
    <w:p w:rsidR="00414C47" w:rsidRPr="00E14783" w:rsidRDefault="00414C47" w:rsidP="00414C47">
      <w:pPr>
        <w:pStyle w:val="ConsPlusNormal1"/>
        <w:ind w:lef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2</w:t>
      </w:r>
    </w:p>
    <w:p w:rsidR="00414C47" w:rsidRDefault="00414C47" w:rsidP="00414C47">
      <w:pPr>
        <w:spacing w:after="0" w:line="240" w:lineRule="auto"/>
        <w:ind w:left="5664"/>
        <w:jc w:val="both"/>
        <w:rPr>
          <w:rFonts w:ascii="Times New Roman" w:hAnsi="Times New Roman"/>
          <w:b/>
          <w:sz w:val="28"/>
          <w:szCs w:val="28"/>
        </w:rPr>
      </w:pPr>
      <w:r w:rsidRPr="00E14783">
        <w:rPr>
          <w:rFonts w:ascii="Times New Roman" w:hAnsi="Times New Roman"/>
        </w:rPr>
        <w:t>к типовой технологической схеме по предоставлению муниципальной услуги</w:t>
      </w:r>
      <w:r>
        <w:rPr>
          <w:rFonts w:ascii="Times New Roman" w:hAnsi="Times New Roman"/>
        </w:rPr>
        <w:t xml:space="preserve"> «в</w:t>
      </w:r>
      <w:r w:rsidRPr="00602E47">
        <w:rPr>
          <w:rFonts w:ascii="Times New Roman" w:hAnsi="Times New Roman"/>
          <w:sz w:val="20"/>
          <w:szCs w:val="20"/>
        </w:rPr>
        <w:t>ыдача разрешения на строительство, реконструкцию, капитальный ремонт объектов капитального строительства</w:t>
      </w:r>
      <w:r>
        <w:rPr>
          <w:rFonts w:ascii="Times New Roman" w:hAnsi="Times New Roman"/>
          <w:sz w:val="20"/>
          <w:szCs w:val="20"/>
        </w:rPr>
        <w:t>»</w:t>
      </w:r>
    </w:p>
    <w:p w:rsidR="00414C47" w:rsidRPr="00CE6DEE" w:rsidRDefault="00414C47" w:rsidP="00414C47">
      <w:pPr>
        <w:pStyle w:val="ConsPlusNormal1"/>
        <w:jc w:val="both"/>
      </w:pP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Главе администрации _____________________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Начальнику подразделения ________________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Застройщик _____________________________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________________________________________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(наименование юридического лица, ФИО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CE6DEE">
        <w:rPr>
          <w:rFonts w:ascii="Times New Roman" w:hAnsi="Times New Roman" w:cs="Times New Roman"/>
          <w:sz w:val="28"/>
          <w:szCs w:val="28"/>
        </w:rPr>
        <w:t xml:space="preserve">      физического лица, почтовый адрес, телефон, факс)</w:t>
      </w:r>
    </w:p>
    <w:p w:rsidR="00414C47" w:rsidRPr="00CE6DEE" w:rsidRDefault="00414C47" w:rsidP="00414C4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255"/>
      <w:bookmarkEnd w:id="1"/>
      <w:r w:rsidRPr="00CE6DEE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4C47" w:rsidRPr="00CE6DEE" w:rsidRDefault="00414C47" w:rsidP="00414C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Прошу выдать разрешение на строительство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414C47" w:rsidRPr="00CE6DEE" w:rsidRDefault="00414C47" w:rsidP="00414C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(наименование объекта недвижимости)</w:t>
      </w:r>
    </w:p>
    <w:p w:rsidR="00414C47" w:rsidRPr="00CE6DEE" w:rsidRDefault="00414C47" w:rsidP="00414C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CE6DEE">
        <w:rPr>
          <w:rFonts w:ascii="Times New Roman" w:hAnsi="Times New Roman" w:cs="Times New Roman"/>
          <w:sz w:val="28"/>
          <w:szCs w:val="28"/>
        </w:rPr>
        <w:t xml:space="preserve"> (адрес земельного участка)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сроком до 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CE6DEE">
        <w:rPr>
          <w:rFonts w:ascii="Times New Roman" w:hAnsi="Times New Roman" w:cs="Times New Roman"/>
          <w:sz w:val="28"/>
          <w:szCs w:val="28"/>
        </w:rPr>
        <w:t>_.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4C47" w:rsidRPr="00CE6DEE" w:rsidRDefault="00414C47" w:rsidP="00414C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При этом сообщаю: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1. Право на пользование землей закреплено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14C47" w:rsidRPr="00CE6DEE" w:rsidRDefault="00414C47" w:rsidP="00414C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(правоустанавливающие документы на земельный участок)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2. Градостроительный план земельного участка 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3. Материалы, содержащиеся в проектной документации:</w:t>
      </w:r>
    </w:p>
    <w:p w:rsidR="00414C47" w:rsidRPr="00CE6DEE" w:rsidRDefault="00414C47" w:rsidP="00414C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а) пояснительная записка 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14C47" w:rsidRPr="00CE6DEE" w:rsidRDefault="00414C47" w:rsidP="00414C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б) схема  планировочной  организации земельного участка, выполненная в соответствии 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 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14C47" w:rsidRPr="00CE6DEE" w:rsidRDefault="00414C47" w:rsidP="00414C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в) схема планировочной организации земельного участка, подтверждающая расположение  линейного  объекта  в  пределах красных линий, утвержденных в составе  документации  по  планировке  территории  применительно к линейным объектам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414C47" w:rsidRPr="00CE6DEE" w:rsidRDefault="00414C47" w:rsidP="00414C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г) схемы, отображающие архитектурные решения 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14C47" w:rsidRPr="00CE6DEE" w:rsidRDefault="00414C47" w:rsidP="00414C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д) сведения об инженерном оборудовании, сводный план сетей </w:t>
      </w:r>
      <w:r w:rsidRPr="00CE6DEE">
        <w:rPr>
          <w:rFonts w:ascii="Times New Roman" w:hAnsi="Times New Roman" w:cs="Times New Roman"/>
          <w:sz w:val="28"/>
          <w:szCs w:val="28"/>
        </w:rPr>
        <w:lastRenderedPageBreak/>
        <w:t>инженерно-технического обеспечения с обозначением мест подключения проектируемого объекта капитального строительства к  сетям инженерно-технического обеспечения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14C47" w:rsidRPr="00CE6DEE" w:rsidRDefault="00414C47" w:rsidP="00414C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е) проект организации  строительства объекта капитального строительства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14C47" w:rsidRPr="00CE6DEE" w:rsidRDefault="00414C47" w:rsidP="00414C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ж) проект организации работ по сносу или демонтажу объектов капитального строительства, их частей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4. Положительное заключение экспертизы проектной документации (в случаях, установленных  Градостроительным  </w:t>
      </w:r>
      <w:hyperlink r:id="rId12" w:history="1">
        <w:r w:rsidRPr="00CE6DEE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CE6DEE">
        <w:rPr>
          <w:rFonts w:ascii="Times New Roman" w:hAnsi="Times New Roman" w:cs="Times New Roman"/>
          <w:sz w:val="28"/>
          <w:szCs w:val="28"/>
        </w:rPr>
        <w:t xml:space="preserve">  Российской Федерации)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(заключение от "___" _____________ г. N _____, наименование органа)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5. Разрешение на отклонение от предельных параметров разрешенного строительства, реконструкции (в случаях, если было предоставлено такое разрешение)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6. Согласие всех правообладателей объекта капитального строительства в случае реконструкции такого объекта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14C47" w:rsidRPr="00CE6DEE" w:rsidRDefault="00414C47" w:rsidP="00414C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Также сообщаю: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1. Заключение государственной экологической экспертизы (при ее наличии или при установленной законом обязанности ее проведения)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(заключение от "___" _______________ г. N __________, наименование органа)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2. Авторский надзор (при его наличии) будет осуществляться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в соответствии с договором от "_____" ______________ г. N ________.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3. Сметная стоимость по утвержденной проектно-сметной документации (для  объектов, финансирование строительства, реконструкции которых будет осуществляться полностью или частично за счет бюджетных  средств)____________________________________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4. Основные показатели объекта: 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5. Обязуюсь обо всех изменениях в проекте и настоящем заявлении сообщать в 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414C47" w:rsidRPr="00CE6DEE" w:rsidRDefault="00414C47" w:rsidP="00414C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(орган местного самоуправления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14C47" w:rsidRPr="00CE6DEE" w:rsidRDefault="00414C47" w:rsidP="00414C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и соответствующий орган архитектуры и градостроительства)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Застройщик _____________________________________________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"_____" ________________ _____ г.</w:t>
      </w:r>
    </w:p>
    <w:p w:rsidR="00414C47" w:rsidRPr="00E14783" w:rsidRDefault="00414C47" w:rsidP="00414C47">
      <w:pPr>
        <w:pStyle w:val="ConsPlusNormal1"/>
        <w:ind w:left="4536"/>
        <w:jc w:val="center"/>
        <w:rPr>
          <w:rFonts w:ascii="Times New Roman" w:hAnsi="Times New Roman" w:cs="Times New Roman"/>
        </w:rPr>
      </w:pPr>
      <w:r w:rsidRPr="00CE6DEE"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 w:cs="Times New Roman"/>
        </w:rPr>
        <w:lastRenderedPageBreak/>
        <w:t>Приложение № 3</w:t>
      </w:r>
    </w:p>
    <w:p w:rsidR="00414C47" w:rsidRDefault="00414C47" w:rsidP="00414C47">
      <w:pPr>
        <w:spacing w:after="0" w:line="240" w:lineRule="auto"/>
        <w:ind w:left="5664"/>
        <w:jc w:val="both"/>
        <w:rPr>
          <w:rFonts w:ascii="Times New Roman" w:hAnsi="Times New Roman"/>
          <w:b/>
          <w:sz w:val="28"/>
          <w:szCs w:val="28"/>
        </w:rPr>
      </w:pPr>
      <w:r w:rsidRPr="00E14783">
        <w:rPr>
          <w:rFonts w:ascii="Times New Roman" w:hAnsi="Times New Roman"/>
        </w:rPr>
        <w:t>к типовой технологической схеме по предоставлению муниципальной услуги</w:t>
      </w:r>
      <w:r>
        <w:rPr>
          <w:rFonts w:ascii="Times New Roman" w:hAnsi="Times New Roman"/>
        </w:rPr>
        <w:t xml:space="preserve"> «в</w:t>
      </w:r>
      <w:r w:rsidRPr="00602E47">
        <w:rPr>
          <w:rFonts w:ascii="Times New Roman" w:hAnsi="Times New Roman"/>
          <w:sz w:val="20"/>
          <w:szCs w:val="20"/>
        </w:rPr>
        <w:t>ыдача разрешения на строительство, реконструкцию, капитальный ремонт объектов капитального строительства</w:t>
      </w:r>
      <w:r>
        <w:rPr>
          <w:rFonts w:ascii="Times New Roman" w:hAnsi="Times New Roman"/>
          <w:sz w:val="20"/>
          <w:szCs w:val="20"/>
        </w:rPr>
        <w:t>»</w:t>
      </w:r>
    </w:p>
    <w:p w:rsidR="00414C47" w:rsidRPr="00CE6DEE" w:rsidRDefault="00414C47" w:rsidP="00414C47">
      <w:pPr>
        <w:ind w:left="5664" w:firstLine="708"/>
        <w:rPr>
          <w:rFonts w:ascii="Times New Roman" w:hAnsi="Times New Roman"/>
          <w:sz w:val="28"/>
          <w:szCs w:val="28"/>
        </w:rPr>
      </w:pP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Главе администрации ________________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Начальнику подразделения _________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Застройщик ____________________________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______________________________________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(наименование юридического лица, ФИО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 физического лица, почтовый адрес, телефон, факс)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4C47" w:rsidRPr="00CE6DEE" w:rsidRDefault="00414C47" w:rsidP="00414C4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DEE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414C47" w:rsidRPr="00CE6DEE" w:rsidRDefault="00414C47" w:rsidP="00414C4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C47" w:rsidRPr="00CE6DEE" w:rsidRDefault="00414C47" w:rsidP="00414C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Прошу продлить действие разрешение на строительство №_______ 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414C47" w:rsidRPr="00CE6DEE" w:rsidRDefault="00414C47" w:rsidP="00414C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(наименование объекта недвижимости)</w:t>
      </w:r>
    </w:p>
    <w:p w:rsidR="00414C47" w:rsidRPr="00CE6DEE" w:rsidRDefault="00414C47" w:rsidP="00414C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на земельном участке 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14C47" w:rsidRPr="00CE6DEE" w:rsidRDefault="00414C47" w:rsidP="00414C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(адрес земельного участка)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сроком на 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CE6DEE">
        <w:rPr>
          <w:rFonts w:ascii="Times New Roman" w:hAnsi="Times New Roman" w:cs="Times New Roman"/>
          <w:sz w:val="28"/>
          <w:szCs w:val="28"/>
        </w:rPr>
        <w:t>.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4C47" w:rsidRPr="00CE6DEE" w:rsidRDefault="00414C47" w:rsidP="00414C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Приложение:</w:t>
      </w:r>
    </w:p>
    <w:p w:rsidR="00414C47" w:rsidRPr="00CE6DEE" w:rsidRDefault="00414C47" w:rsidP="00414C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проект организации проект организации строительства с обоснованием увеличения срока строительства (в случае продления срока действия разрешения на строительство объектов, не относящихся к индивидуальному жилищному строительству) на ___ л.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Застройщик _____________________________________________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"_____" ________________ _____ г.</w:t>
      </w:r>
    </w:p>
    <w:p w:rsidR="00414C47" w:rsidRPr="00CE6DEE" w:rsidRDefault="00414C47" w:rsidP="00414C47">
      <w:pPr>
        <w:rPr>
          <w:rFonts w:ascii="Times New Roman" w:hAnsi="Times New Roman"/>
          <w:sz w:val="28"/>
          <w:szCs w:val="28"/>
        </w:rPr>
      </w:pPr>
      <w:r w:rsidRPr="00CE6DEE">
        <w:rPr>
          <w:rFonts w:ascii="Times New Roman" w:hAnsi="Times New Roman"/>
          <w:sz w:val="28"/>
          <w:szCs w:val="28"/>
        </w:rPr>
        <w:br w:type="page"/>
      </w:r>
    </w:p>
    <w:p w:rsidR="00414C47" w:rsidRPr="00E14783" w:rsidRDefault="00414C47" w:rsidP="00414C47">
      <w:pPr>
        <w:pStyle w:val="ConsPlusNormal1"/>
        <w:ind w:lef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4</w:t>
      </w:r>
    </w:p>
    <w:p w:rsidR="00414C47" w:rsidRDefault="00414C47" w:rsidP="00414C47">
      <w:pPr>
        <w:spacing w:after="0" w:line="240" w:lineRule="auto"/>
        <w:ind w:left="5664"/>
        <w:jc w:val="both"/>
        <w:rPr>
          <w:rFonts w:ascii="Times New Roman" w:hAnsi="Times New Roman"/>
          <w:b/>
          <w:sz w:val="28"/>
          <w:szCs w:val="28"/>
        </w:rPr>
      </w:pPr>
      <w:r w:rsidRPr="00E14783">
        <w:rPr>
          <w:rFonts w:ascii="Times New Roman" w:hAnsi="Times New Roman"/>
        </w:rPr>
        <w:t>к типовой технологической схеме по предоставлению муниципальной услуги</w:t>
      </w:r>
      <w:r>
        <w:rPr>
          <w:rFonts w:ascii="Times New Roman" w:hAnsi="Times New Roman"/>
        </w:rPr>
        <w:t xml:space="preserve"> «в</w:t>
      </w:r>
      <w:r w:rsidRPr="00602E47">
        <w:rPr>
          <w:rFonts w:ascii="Times New Roman" w:hAnsi="Times New Roman"/>
          <w:sz w:val="20"/>
          <w:szCs w:val="20"/>
        </w:rPr>
        <w:t>ыдача разрешения на строительство, реконструкцию, капитальный ремонт объектов капитального строительства</w:t>
      </w:r>
      <w:r>
        <w:rPr>
          <w:rFonts w:ascii="Times New Roman" w:hAnsi="Times New Roman"/>
          <w:sz w:val="20"/>
          <w:szCs w:val="20"/>
        </w:rPr>
        <w:t>»</w:t>
      </w:r>
    </w:p>
    <w:p w:rsidR="00414C47" w:rsidRPr="00CE6DEE" w:rsidRDefault="00414C47" w:rsidP="00414C47">
      <w:pPr>
        <w:pStyle w:val="ConsPlusNormal1"/>
        <w:jc w:val="right"/>
        <w:rPr>
          <w:rFonts w:ascii="Times New Roman" w:hAnsi="Times New Roman" w:cs="Times New Roman"/>
          <w:sz w:val="28"/>
          <w:szCs w:val="28"/>
        </w:rPr>
      </w:pP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Главе администрации ________________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Начальнику подразделения _________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Застройщик ____________________________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______________________________________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(наименование юридического лица, ФИО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физического лица, почтовый адрес, телефон, факс)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4C47" w:rsidRPr="00CE6DEE" w:rsidRDefault="00414C47" w:rsidP="00414C4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DEE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414C47" w:rsidRPr="00CE6DEE" w:rsidRDefault="00414C47" w:rsidP="00414C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4C47" w:rsidRPr="00CE6DEE" w:rsidRDefault="00414C47" w:rsidP="00414C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Прошу внести изменения в разрешение на строительство №_______</w:t>
      </w:r>
    </w:p>
    <w:p w:rsidR="00414C47" w:rsidRPr="00CE6DEE" w:rsidRDefault="00414C47" w:rsidP="00414C47">
      <w:pPr>
        <w:pStyle w:val="ConsPlusNormal1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в связи с переходом </w:t>
      </w:r>
      <w:r w:rsidRPr="00CE6DEE">
        <w:rPr>
          <w:rFonts w:ascii="Times New Roman" w:eastAsiaTheme="minorHAnsi" w:hAnsi="Times New Roman" w:cs="Times New Roman"/>
          <w:sz w:val="28"/>
          <w:szCs w:val="28"/>
          <w:lang w:eastAsia="en-US"/>
        </w:rPr>
        <w:t>прав на земельные участки, права пользования недрами, об образовании земельного участка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ab/>
        <w:t>При этом сообщаю реквизиты:</w:t>
      </w:r>
    </w:p>
    <w:p w:rsidR="00414C47" w:rsidRPr="00CE6DEE" w:rsidRDefault="00414C47" w:rsidP="00414C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E6DEE">
        <w:rPr>
          <w:rFonts w:ascii="Times New Roman" w:hAnsi="Times New Roman"/>
          <w:sz w:val="28"/>
          <w:szCs w:val="28"/>
        </w:rPr>
        <w:t>правоустанавливающих документов на такие земельные участки;</w:t>
      </w:r>
    </w:p>
    <w:p w:rsidR="00414C47" w:rsidRPr="00CE6DEE" w:rsidRDefault="00414C47" w:rsidP="00414C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E6DEE">
        <w:rPr>
          <w:rFonts w:ascii="Times New Roman" w:hAnsi="Times New Roman"/>
          <w:sz w:val="28"/>
          <w:szCs w:val="28"/>
        </w:rPr>
        <w:t>решения об образовании земельных участков (в случаях, предусмотренных частями 21.6 и 21.7 статьи 51 Градостроительного кодекса РФ,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самоуправления)</w:t>
      </w:r>
    </w:p>
    <w:p w:rsidR="00414C47" w:rsidRPr="00CE6DEE" w:rsidRDefault="00414C47" w:rsidP="00414C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E6DEE">
        <w:rPr>
          <w:rFonts w:ascii="Times New Roman" w:hAnsi="Times New Roman"/>
          <w:sz w:val="28"/>
          <w:szCs w:val="28"/>
        </w:rPr>
        <w:t>градостроительного плана земельного участка, на котором планируется осуществить строительство, реконструкцию объекта капитального строительства (в случае, предусмотренном частью 21.7 статьи 51 Градостроительного кодекса РФ)</w:t>
      </w:r>
    </w:p>
    <w:p w:rsidR="00414C47" w:rsidRPr="00CE6DEE" w:rsidRDefault="00414C47" w:rsidP="00414C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E6DEE">
        <w:rPr>
          <w:rFonts w:ascii="Times New Roman" w:hAnsi="Times New Roman"/>
          <w:sz w:val="28"/>
          <w:szCs w:val="28"/>
        </w:rPr>
        <w:t xml:space="preserve">решения о предоставлении права пользования недрами и решения о переоформлении лицензии на право пользования недрами (в случае, предусмотренном </w:t>
      </w:r>
      <w:hyperlink r:id="rId13" w:history="1">
        <w:r w:rsidRPr="00CE6DEE">
          <w:rPr>
            <w:rFonts w:ascii="Times New Roman" w:hAnsi="Times New Roman"/>
            <w:sz w:val="28"/>
            <w:szCs w:val="28"/>
          </w:rPr>
          <w:t>частью 21.9</w:t>
        </w:r>
      </w:hyperlink>
      <w:r w:rsidRPr="00CE6DEE">
        <w:rPr>
          <w:rFonts w:ascii="Times New Roman" w:hAnsi="Times New Roman"/>
          <w:sz w:val="28"/>
          <w:szCs w:val="28"/>
        </w:rPr>
        <w:t xml:space="preserve"> статьи 51 Градостроительного кодекса РФ).</w:t>
      </w:r>
    </w:p>
    <w:p w:rsidR="00414C47" w:rsidRPr="00CE6DEE" w:rsidRDefault="00414C47" w:rsidP="00414C47">
      <w:pPr>
        <w:pStyle w:val="ConsPlusNonformat"/>
        <w:jc w:val="both"/>
      </w:pPr>
    </w:p>
    <w:p w:rsidR="00414C47" w:rsidRPr="00CE6DEE" w:rsidRDefault="00414C47" w:rsidP="00414C47">
      <w:pPr>
        <w:pStyle w:val="ConsPlusNonformat"/>
        <w:jc w:val="both"/>
      </w:pP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Застройщик _____________________________________________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"_____" ________________ _____ г.</w:t>
      </w:r>
    </w:p>
    <w:p w:rsidR="00414C47" w:rsidRPr="00CE6DEE" w:rsidRDefault="00414C47" w:rsidP="00414C47">
      <w:pPr>
        <w:rPr>
          <w:rFonts w:ascii="Times New Roman" w:hAnsi="Times New Roman"/>
          <w:sz w:val="28"/>
          <w:szCs w:val="28"/>
        </w:rPr>
      </w:pPr>
      <w:r w:rsidRPr="00CE6DEE">
        <w:rPr>
          <w:rFonts w:ascii="Times New Roman" w:hAnsi="Times New Roman"/>
          <w:sz w:val="28"/>
          <w:szCs w:val="28"/>
        </w:rPr>
        <w:br w:type="page"/>
      </w:r>
    </w:p>
    <w:p w:rsidR="00414C47" w:rsidRPr="00E14783" w:rsidRDefault="00414C47" w:rsidP="00414C47">
      <w:pPr>
        <w:pStyle w:val="ConsPlusNormal1"/>
        <w:ind w:lef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5</w:t>
      </w:r>
    </w:p>
    <w:p w:rsidR="00414C47" w:rsidRDefault="00414C47" w:rsidP="00414C47">
      <w:pPr>
        <w:spacing w:after="0" w:line="240" w:lineRule="auto"/>
        <w:ind w:left="5664"/>
        <w:jc w:val="both"/>
        <w:rPr>
          <w:rFonts w:ascii="Times New Roman" w:hAnsi="Times New Roman"/>
          <w:b/>
          <w:sz w:val="28"/>
          <w:szCs w:val="28"/>
        </w:rPr>
      </w:pPr>
      <w:r w:rsidRPr="00E14783">
        <w:rPr>
          <w:rFonts w:ascii="Times New Roman" w:hAnsi="Times New Roman"/>
        </w:rPr>
        <w:t>к типовой технологической схеме по предоставлению муниципальной услуги</w:t>
      </w:r>
      <w:r>
        <w:rPr>
          <w:rFonts w:ascii="Times New Roman" w:hAnsi="Times New Roman"/>
        </w:rPr>
        <w:t xml:space="preserve"> «в</w:t>
      </w:r>
      <w:r w:rsidRPr="00602E47">
        <w:rPr>
          <w:rFonts w:ascii="Times New Roman" w:hAnsi="Times New Roman"/>
          <w:sz w:val="20"/>
          <w:szCs w:val="20"/>
        </w:rPr>
        <w:t>ыдача разрешения на строительство, реконструкцию, капитальный ремонт объектов капитального строительства</w:t>
      </w:r>
      <w:r>
        <w:rPr>
          <w:rFonts w:ascii="Times New Roman" w:hAnsi="Times New Roman"/>
          <w:sz w:val="20"/>
          <w:szCs w:val="20"/>
        </w:rPr>
        <w:t>»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Застройщик ____________________________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______________________________________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(наименование юридического лица, ФИО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 физического лица, почтовый адрес, телефон, факс)</w:t>
      </w:r>
    </w:p>
    <w:p w:rsidR="00414C47" w:rsidRPr="00CE6DEE" w:rsidRDefault="00414C47" w:rsidP="00414C4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C47" w:rsidRPr="00CE6DEE" w:rsidRDefault="00414C47" w:rsidP="00414C4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DEE">
        <w:rPr>
          <w:rFonts w:ascii="Times New Roman" w:hAnsi="Times New Roman" w:cs="Times New Roman"/>
          <w:b/>
          <w:sz w:val="28"/>
          <w:szCs w:val="28"/>
        </w:rPr>
        <w:t xml:space="preserve">РАСПИСКА В ПОЛУЧЕНИИ ДОКУМЕНТОВ </w:t>
      </w:r>
    </w:p>
    <w:p w:rsidR="00414C47" w:rsidRPr="00CE6DEE" w:rsidRDefault="00414C47" w:rsidP="00414C4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C47" w:rsidRPr="00CE6DEE" w:rsidRDefault="00414C47" w:rsidP="00414C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Настоящим уведомляем о том, что для получения муниципальной услуги «Выдача разрешения на строительство», от Вас приняты следующие документы: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3253"/>
        <w:gridCol w:w="1912"/>
        <w:gridCol w:w="2146"/>
        <w:gridCol w:w="1665"/>
      </w:tblGrid>
      <w:tr w:rsidR="00414C47" w:rsidRPr="00CE6DEE" w:rsidTr="00625347">
        <w:tc>
          <w:tcPr>
            <w:tcW w:w="594" w:type="dxa"/>
          </w:tcPr>
          <w:p w:rsidR="00414C47" w:rsidRPr="00CE6DEE" w:rsidRDefault="00414C47" w:rsidP="0062534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253" w:type="dxa"/>
          </w:tcPr>
          <w:p w:rsidR="00414C47" w:rsidRPr="00CE6DEE" w:rsidRDefault="00414C47" w:rsidP="0062534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12" w:type="dxa"/>
          </w:tcPr>
          <w:p w:rsidR="00414C47" w:rsidRPr="00CE6DEE" w:rsidRDefault="00414C47" w:rsidP="0062534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Вид документа (оригинал, нотариальная копия, ксерокопия)</w:t>
            </w:r>
          </w:p>
        </w:tc>
        <w:tc>
          <w:tcPr>
            <w:tcW w:w="2146" w:type="dxa"/>
          </w:tcPr>
          <w:p w:rsidR="00414C47" w:rsidRPr="00CE6DEE" w:rsidRDefault="00414C47" w:rsidP="0062534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Реквизиты документа (дата выдачи, номер, кем выдан, иное)</w:t>
            </w:r>
          </w:p>
        </w:tc>
        <w:tc>
          <w:tcPr>
            <w:tcW w:w="1665" w:type="dxa"/>
          </w:tcPr>
          <w:p w:rsidR="00414C47" w:rsidRPr="00CE6DEE" w:rsidRDefault="00414C47" w:rsidP="0062534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</w:tr>
      <w:tr w:rsidR="00414C47" w:rsidRPr="00CE6DEE" w:rsidTr="00625347">
        <w:trPr>
          <w:trHeight w:val="567"/>
        </w:trPr>
        <w:tc>
          <w:tcPr>
            <w:tcW w:w="594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3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4C47" w:rsidRPr="00CE6DEE" w:rsidTr="00625347">
        <w:trPr>
          <w:trHeight w:val="567"/>
        </w:trPr>
        <w:tc>
          <w:tcPr>
            <w:tcW w:w="594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3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4C47" w:rsidRPr="00CE6DEE" w:rsidTr="00625347">
        <w:trPr>
          <w:trHeight w:val="567"/>
        </w:trPr>
        <w:tc>
          <w:tcPr>
            <w:tcW w:w="594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3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4C47" w:rsidRPr="00CE6DEE" w:rsidTr="00625347">
        <w:trPr>
          <w:trHeight w:val="567"/>
        </w:trPr>
        <w:tc>
          <w:tcPr>
            <w:tcW w:w="594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3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4C47" w:rsidRPr="00CE6DEE" w:rsidTr="00625347">
        <w:trPr>
          <w:trHeight w:val="567"/>
        </w:trPr>
        <w:tc>
          <w:tcPr>
            <w:tcW w:w="594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3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4C47" w:rsidRPr="00CE6DEE" w:rsidTr="00625347">
        <w:trPr>
          <w:trHeight w:val="567"/>
        </w:trPr>
        <w:tc>
          <w:tcPr>
            <w:tcW w:w="594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3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Всего принято ____________ документов на ____________ листах.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534"/>
        <w:gridCol w:w="2023"/>
        <w:gridCol w:w="277"/>
        <w:gridCol w:w="2166"/>
        <w:gridCol w:w="276"/>
        <w:gridCol w:w="1610"/>
        <w:gridCol w:w="401"/>
      </w:tblGrid>
      <w:tr w:rsidR="00414C47" w:rsidRPr="00CE6DEE" w:rsidTr="00625347">
        <w:tc>
          <w:tcPr>
            <w:tcW w:w="2660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Документы передал: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414C47" w:rsidRPr="00CE6DEE" w:rsidTr="00625347">
        <w:tc>
          <w:tcPr>
            <w:tcW w:w="2660" w:type="dxa"/>
          </w:tcPr>
          <w:p w:rsidR="00414C47" w:rsidRPr="00CE6DEE" w:rsidRDefault="00414C47" w:rsidP="0062534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14C47" w:rsidRPr="00CE6DEE" w:rsidRDefault="00414C47" w:rsidP="0062534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  <w:tc>
          <w:tcPr>
            <w:tcW w:w="284" w:type="dxa"/>
          </w:tcPr>
          <w:p w:rsidR="00414C47" w:rsidRPr="00CE6DEE" w:rsidRDefault="00414C47" w:rsidP="0062534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14C47" w:rsidRPr="00CE6DEE" w:rsidRDefault="00414C47" w:rsidP="0062534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83" w:type="dxa"/>
          </w:tcPr>
          <w:p w:rsidR="00414C47" w:rsidRPr="00CE6DEE" w:rsidRDefault="00414C47" w:rsidP="0062534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14C47" w:rsidRPr="00CE6DEE" w:rsidRDefault="00414C47" w:rsidP="0062534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</w:tc>
        <w:tc>
          <w:tcPr>
            <w:tcW w:w="248" w:type="dxa"/>
          </w:tcPr>
          <w:p w:rsidR="00414C47" w:rsidRPr="00CE6DEE" w:rsidRDefault="00414C47" w:rsidP="0062534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4C47" w:rsidRPr="00CE6DEE" w:rsidRDefault="00414C47" w:rsidP="00414C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534"/>
        <w:gridCol w:w="2023"/>
        <w:gridCol w:w="277"/>
        <w:gridCol w:w="2166"/>
        <w:gridCol w:w="276"/>
        <w:gridCol w:w="1610"/>
        <w:gridCol w:w="401"/>
      </w:tblGrid>
      <w:tr w:rsidR="00414C47" w:rsidRPr="00CE6DEE" w:rsidTr="00625347">
        <w:tc>
          <w:tcPr>
            <w:tcW w:w="2660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Документы принял: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414C47" w:rsidRPr="00CE6DEE" w:rsidRDefault="00414C47" w:rsidP="006253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414C47" w:rsidRPr="00CE6DEE" w:rsidTr="00625347">
        <w:tc>
          <w:tcPr>
            <w:tcW w:w="2660" w:type="dxa"/>
          </w:tcPr>
          <w:p w:rsidR="00414C47" w:rsidRPr="00CE6DEE" w:rsidRDefault="00414C47" w:rsidP="0062534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14C47" w:rsidRPr="00CE6DEE" w:rsidRDefault="00414C47" w:rsidP="0062534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  <w:tc>
          <w:tcPr>
            <w:tcW w:w="284" w:type="dxa"/>
          </w:tcPr>
          <w:p w:rsidR="00414C47" w:rsidRPr="00CE6DEE" w:rsidRDefault="00414C47" w:rsidP="0062534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14C47" w:rsidRPr="00CE6DEE" w:rsidRDefault="00414C47" w:rsidP="0062534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83" w:type="dxa"/>
          </w:tcPr>
          <w:p w:rsidR="00414C47" w:rsidRPr="00CE6DEE" w:rsidRDefault="00414C47" w:rsidP="0062534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14C47" w:rsidRPr="00CE6DEE" w:rsidRDefault="00414C47" w:rsidP="0062534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</w:tc>
        <w:tc>
          <w:tcPr>
            <w:tcW w:w="248" w:type="dxa"/>
          </w:tcPr>
          <w:p w:rsidR="00414C47" w:rsidRPr="00CE6DEE" w:rsidRDefault="00414C47" w:rsidP="0062534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4C47" w:rsidRPr="00CE6DEE" w:rsidRDefault="00414C47" w:rsidP="00414C47">
      <w:pPr>
        <w:rPr>
          <w:rFonts w:cs="Calibri"/>
          <w:szCs w:val="20"/>
        </w:rPr>
      </w:pPr>
      <w:r w:rsidRPr="00CE6DEE">
        <w:br w:type="page"/>
      </w:r>
    </w:p>
    <w:p w:rsidR="00414C47" w:rsidRPr="00E14783" w:rsidRDefault="00414C47" w:rsidP="00414C47">
      <w:pPr>
        <w:pStyle w:val="ConsPlusNormal1"/>
        <w:ind w:lef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6</w:t>
      </w:r>
    </w:p>
    <w:p w:rsidR="00414C47" w:rsidRDefault="00414C47" w:rsidP="00414C47">
      <w:pPr>
        <w:spacing w:after="0" w:line="240" w:lineRule="auto"/>
        <w:ind w:left="5664"/>
        <w:jc w:val="both"/>
        <w:rPr>
          <w:rFonts w:ascii="Times New Roman" w:hAnsi="Times New Roman"/>
          <w:b/>
          <w:sz w:val="28"/>
          <w:szCs w:val="28"/>
        </w:rPr>
      </w:pPr>
      <w:r w:rsidRPr="00E14783">
        <w:rPr>
          <w:rFonts w:ascii="Times New Roman" w:hAnsi="Times New Roman"/>
        </w:rPr>
        <w:t>к типовой технологической схеме по предоставлению муниципальной услуги</w:t>
      </w:r>
      <w:r>
        <w:rPr>
          <w:rFonts w:ascii="Times New Roman" w:hAnsi="Times New Roman"/>
        </w:rPr>
        <w:t xml:space="preserve"> «в</w:t>
      </w:r>
      <w:r w:rsidRPr="00602E47">
        <w:rPr>
          <w:rFonts w:ascii="Times New Roman" w:hAnsi="Times New Roman"/>
          <w:sz w:val="20"/>
          <w:szCs w:val="20"/>
        </w:rPr>
        <w:t>ыдача разрешения на строительство, реконструкцию, капитальный ремонт объектов капитального строительства</w:t>
      </w:r>
      <w:r>
        <w:rPr>
          <w:rFonts w:ascii="Times New Roman" w:hAnsi="Times New Roman"/>
          <w:sz w:val="20"/>
          <w:szCs w:val="20"/>
        </w:rPr>
        <w:t>»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Застройщик ____________________________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______________________________________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(наименование юридического лица, ФИО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 физического лица, почтовый адрес, телефон, факс)</w:t>
      </w:r>
    </w:p>
    <w:p w:rsidR="00414C47" w:rsidRPr="00CE6DEE" w:rsidRDefault="00414C47" w:rsidP="00414C4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C47" w:rsidRPr="00CE6DEE" w:rsidRDefault="00414C47" w:rsidP="00414C4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DEE">
        <w:rPr>
          <w:rFonts w:ascii="Times New Roman" w:hAnsi="Times New Roman" w:cs="Times New Roman"/>
          <w:b/>
          <w:sz w:val="28"/>
          <w:szCs w:val="28"/>
        </w:rPr>
        <w:t>УВЕДОМЛЕНИЕ ОБ ОТКАЗЕ В ПРЕДОСТАВЛЕНИИ МУНИЦИПАЛЬНОЙ УСЛУГИ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4C47" w:rsidRPr="00CE6DEE" w:rsidRDefault="00414C47" w:rsidP="00414C47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Настоящим уведомляем Вас о том, что муниципальная услуга «Выдача разрешения на строительство», не может быть предоставлена по следующим основаниям: </w:t>
      </w:r>
    </w:p>
    <w:p w:rsidR="00414C47" w:rsidRPr="00CE6DEE" w:rsidRDefault="00414C47" w:rsidP="00414C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14C47" w:rsidRPr="00CE6DEE" w:rsidRDefault="00414C47" w:rsidP="00414C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14C47" w:rsidRPr="00CE6DEE" w:rsidRDefault="00414C47" w:rsidP="00414C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14C47" w:rsidRPr="00CE6DEE" w:rsidRDefault="00414C47" w:rsidP="00414C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14C47" w:rsidRPr="00CE6DEE" w:rsidRDefault="00414C47" w:rsidP="00414C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В случае не согласия с результатом оказания услуги Вы имеете право на обжалование принятого решения в досудебном (внесудебном) порядке, а также в судебном порядке в соответствии с законодательством Российской Федерации.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      МП    ________________ _____________________</w:t>
      </w:r>
    </w:p>
    <w:p w:rsidR="00414C47" w:rsidRPr="00CE6DEE" w:rsidRDefault="00414C47" w:rsidP="00414C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(должность)                               (подпись)                       (ФИО)</w:t>
      </w:r>
    </w:p>
    <w:p w:rsidR="00414C47" w:rsidRPr="00CE6DEE" w:rsidRDefault="00414C47" w:rsidP="00414C47">
      <w:pPr>
        <w:pStyle w:val="ConsPlusNormal1"/>
        <w:jc w:val="both"/>
        <w:rPr>
          <w:rFonts w:ascii="Times New Roman" w:hAnsi="Times New Roman" w:cs="Times New Roman"/>
          <w:sz w:val="28"/>
          <w:szCs w:val="28"/>
        </w:rPr>
      </w:pPr>
    </w:p>
    <w:p w:rsidR="00414C47" w:rsidRPr="00CE6DEE" w:rsidRDefault="00414C47" w:rsidP="00414C47">
      <w:pPr>
        <w:rPr>
          <w:rFonts w:ascii="Times New Roman" w:hAnsi="Times New Roman"/>
          <w:sz w:val="28"/>
          <w:szCs w:val="28"/>
        </w:rPr>
      </w:pPr>
      <w:r w:rsidRPr="00CE6DEE">
        <w:rPr>
          <w:rFonts w:ascii="Times New Roman" w:hAnsi="Times New Roman"/>
          <w:sz w:val="28"/>
          <w:szCs w:val="28"/>
        </w:rPr>
        <w:br w:type="page"/>
      </w:r>
    </w:p>
    <w:p w:rsidR="00414C47" w:rsidRPr="00E14783" w:rsidRDefault="00414C47" w:rsidP="00414C47">
      <w:pPr>
        <w:pStyle w:val="ConsPlusNormal1"/>
        <w:ind w:lef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7</w:t>
      </w:r>
    </w:p>
    <w:p w:rsidR="00414C47" w:rsidRDefault="00414C47" w:rsidP="00414C47">
      <w:pPr>
        <w:spacing w:after="0" w:line="240" w:lineRule="auto"/>
        <w:ind w:left="5664"/>
        <w:jc w:val="both"/>
        <w:rPr>
          <w:rFonts w:ascii="Times New Roman" w:hAnsi="Times New Roman"/>
          <w:b/>
          <w:sz w:val="28"/>
          <w:szCs w:val="28"/>
        </w:rPr>
      </w:pPr>
      <w:r w:rsidRPr="00E14783">
        <w:rPr>
          <w:rFonts w:ascii="Times New Roman" w:hAnsi="Times New Roman"/>
        </w:rPr>
        <w:t>к типовой технологической схеме по предоставлению муниципальной услуги</w:t>
      </w:r>
      <w:r>
        <w:rPr>
          <w:rFonts w:ascii="Times New Roman" w:hAnsi="Times New Roman"/>
        </w:rPr>
        <w:t xml:space="preserve"> «в</w:t>
      </w:r>
      <w:r w:rsidRPr="00602E47">
        <w:rPr>
          <w:rFonts w:ascii="Times New Roman" w:hAnsi="Times New Roman"/>
          <w:sz w:val="20"/>
          <w:szCs w:val="20"/>
        </w:rPr>
        <w:t>ыдача разрешения на строительство, реконструкцию, капитальный ремонт объектов капитального строительства</w:t>
      </w:r>
      <w:r>
        <w:rPr>
          <w:rFonts w:ascii="Times New Roman" w:hAnsi="Times New Roman"/>
          <w:sz w:val="20"/>
          <w:szCs w:val="20"/>
        </w:rPr>
        <w:t>»</w:t>
      </w:r>
    </w:p>
    <w:p w:rsidR="00414C47" w:rsidRDefault="00414C47" w:rsidP="00414C4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14C47" w:rsidRPr="00CE6DEE" w:rsidRDefault="00414C47" w:rsidP="00414C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6DEE">
        <w:rPr>
          <w:rFonts w:ascii="Times New Roman" w:hAnsi="Times New Roman"/>
          <w:b/>
          <w:sz w:val="28"/>
          <w:szCs w:val="28"/>
        </w:rPr>
        <w:t xml:space="preserve">БЛОК-СХЕМА </w:t>
      </w:r>
    </w:p>
    <w:p w:rsidR="00414C47" w:rsidRPr="00CE6DEE" w:rsidRDefault="00414C47" w:rsidP="00414C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6DEE">
        <w:rPr>
          <w:rFonts w:ascii="Times New Roman" w:hAnsi="Times New Roman"/>
          <w:b/>
          <w:sz w:val="28"/>
          <w:szCs w:val="28"/>
        </w:rPr>
        <w:t>ПОСЛЕДОВАТЕЛЬНОСТИ АДМИНИСТРАТИВНЫХ ПРОЦЕДУР ПРИ ПРЕДОСТАВЛЕНИИ МУНИЦИПАЛЬНОЙ УСЛУГИ «ВЫДАЧА РАЗРЕШЕНИЯ НА СТРОИТЕЛЬСТВО</w:t>
      </w:r>
      <w:r>
        <w:rPr>
          <w:rFonts w:ascii="Times New Roman" w:hAnsi="Times New Roman"/>
          <w:b/>
          <w:sz w:val="28"/>
          <w:szCs w:val="28"/>
        </w:rPr>
        <w:t>, РЕКОНСТРУКЦИЮ, КАПИТАЛЬНЫЙ РЕМОНТ ОБЪЕКТОВ КАПИАТАЛЬНОГО СТРОИТЕЛЬСТВА</w:t>
      </w:r>
      <w:r w:rsidRPr="00CE6DEE">
        <w:rPr>
          <w:rFonts w:ascii="Times New Roman" w:hAnsi="Times New Roman"/>
          <w:b/>
          <w:sz w:val="28"/>
          <w:szCs w:val="28"/>
        </w:rPr>
        <w:t>»</w:t>
      </w:r>
    </w:p>
    <w:p w:rsidR="00414C47" w:rsidRPr="00CE6DEE" w:rsidRDefault="00414C47" w:rsidP="00414C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14C47" w:rsidRPr="00CE6DEE" w:rsidRDefault="00705E18" w:rsidP="00414C47">
      <w:pPr>
        <w:pStyle w:val="ConsPlusNormal1"/>
        <w:jc w:val="both"/>
        <w:rPr>
          <w:rFonts w:ascii="Times New Roman" w:hAnsi="Times New Roman" w:cs="Times New Roman"/>
        </w:rPr>
      </w:pPr>
      <w:r w:rsidRPr="00705E18">
        <w:rPr>
          <w:rFonts w:ascii="Times New Roman" w:hAnsi="Times New Roman" w:cs="Times New Roman"/>
          <w:noProof/>
          <w:sz w:val="24"/>
          <w:szCs w:val="24"/>
        </w:rPr>
        <w:pict>
          <v:rect id="_x0000_s1032" style="position:absolute;left:0;text-align:left;margin-left:-6.05pt;margin-top:3.25pt;width:387.6pt;height:27.75pt;z-index:251666432">
            <v:textbox style="mso-next-textbox:#_x0000_s1032">
              <w:txbxContent>
                <w:p w:rsidR="00414C47" w:rsidRPr="00EE5AB8" w:rsidRDefault="00414C47" w:rsidP="00414C47">
                  <w:pPr>
                    <w:jc w:val="center"/>
                    <w:rPr>
                      <w:sz w:val="24"/>
                    </w:rPr>
                  </w:pPr>
                  <w:r w:rsidRPr="00EE5AB8">
                    <w:rPr>
                      <w:rFonts w:ascii="Times New Roman" w:hAnsi="Times New Roman"/>
                      <w:sz w:val="28"/>
                      <w:szCs w:val="24"/>
                    </w:rPr>
                    <w:t>Прием, регистрация заявления и документов</w:t>
                  </w:r>
                </w:p>
              </w:txbxContent>
            </v:textbox>
          </v:rect>
        </w:pict>
      </w:r>
    </w:p>
    <w:p w:rsidR="00414C47" w:rsidRPr="00CE6DEE" w:rsidRDefault="00705E18" w:rsidP="00414C47">
      <w:pPr>
        <w:jc w:val="center"/>
        <w:rPr>
          <w:rFonts w:ascii="Times New Roman" w:hAnsi="Times New Roman"/>
          <w:sz w:val="24"/>
          <w:szCs w:val="24"/>
        </w:rPr>
      </w:pPr>
      <w:r w:rsidRPr="00705E18">
        <w:rPr>
          <w:rFonts w:asciiTheme="minorHAnsi" w:hAnsiTheme="minorHAnsi" w:cstheme="minorBidi"/>
          <w:snapToGrid w:val="0"/>
          <w:szCs w:val="20"/>
          <w:lang w:eastAsia="en-US"/>
        </w:rPr>
        <w:pict>
          <v:line id="_x0000_s1026" style="position:absolute;left:0;text-align:left;z-index:251660288" from="79pt,19.5pt" to="79pt,37.5pt">
            <v:stroke endarrow="block"/>
          </v:line>
        </w:pict>
      </w:r>
    </w:p>
    <w:p w:rsidR="00414C47" w:rsidRDefault="00414C47" w:rsidP="00414C47">
      <w:pPr>
        <w:pStyle w:val="1"/>
        <w:tabs>
          <w:tab w:val="left" w:pos="4275"/>
          <w:tab w:val="right" w:pos="9328"/>
        </w:tabs>
        <w:spacing w:line="218" w:lineRule="auto"/>
        <w:ind w:right="26" w:firstLine="709"/>
        <w:jc w:val="left"/>
        <w:rPr>
          <w:color w:val="000000"/>
          <w:szCs w:val="24"/>
        </w:rPr>
      </w:pPr>
    </w:p>
    <w:p w:rsidR="00414C47" w:rsidRPr="00CE6DEE" w:rsidRDefault="00705E18" w:rsidP="00414C47">
      <w:pPr>
        <w:pStyle w:val="1"/>
        <w:tabs>
          <w:tab w:val="left" w:pos="4275"/>
          <w:tab w:val="right" w:pos="9328"/>
        </w:tabs>
        <w:spacing w:line="218" w:lineRule="auto"/>
        <w:ind w:right="26" w:firstLine="709"/>
        <w:jc w:val="lef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rect id="_x0000_s1027" style="position:absolute;left:0;text-align:left;margin-left:-6.05pt;margin-top:3.5pt;width:407.4pt;height:29.15pt;z-index:251661312">
            <v:textbox style="mso-next-textbox:#_x0000_s1027">
              <w:txbxContent>
                <w:p w:rsidR="00414C47" w:rsidRPr="00EE5AB8" w:rsidRDefault="00414C47" w:rsidP="00414C4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1F83">
                    <w:rPr>
                      <w:rFonts w:ascii="Times New Roman" w:hAnsi="Times New Roman"/>
                      <w:sz w:val="28"/>
                      <w:szCs w:val="24"/>
                    </w:rPr>
                    <w:t>Расписка в получении документов</w:t>
                  </w:r>
                </w:p>
              </w:txbxContent>
            </v:textbox>
          </v:rect>
        </w:pict>
      </w:r>
    </w:p>
    <w:p w:rsidR="00414C47" w:rsidRPr="00CE6DEE" w:rsidRDefault="00414C47" w:rsidP="00414C47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414C47" w:rsidRPr="00CE6DEE" w:rsidRDefault="00705E18" w:rsidP="00414C47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79pt;margin-top:6.25pt;width:.05pt;height:21.9pt;z-index:251662336" o:connectortype="straight">
            <v:stroke endarrow="block"/>
          </v:shape>
        </w:pict>
      </w:r>
    </w:p>
    <w:p w:rsidR="00414C47" w:rsidRPr="00CE6DEE" w:rsidRDefault="00414C47" w:rsidP="00414C47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414C47" w:rsidRPr="00CE6DEE" w:rsidRDefault="00705E18" w:rsidP="00414C47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rect id="_x0000_s1029" style="position:absolute;left:0;text-align:left;margin-left:-6.05pt;margin-top:3.1pt;width:407.4pt;height:22.35pt;z-index:251663360">
            <v:textbox style="mso-next-textbox:#_x0000_s1029">
              <w:txbxContent>
                <w:p w:rsidR="00414C47" w:rsidRPr="00EE5AB8" w:rsidRDefault="00414C47" w:rsidP="00414C47">
                  <w:pPr>
                    <w:jc w:val="center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EE5AB8">
                    <w:rPr>
                      <w:rFonts w:ascii="Times New Roman" w:hAnsi="Times New Roman"/>
                      <w:sz w:val="28"/>
                      <w:szCs w:val="24"/>
                    </w:rPr>
                    <w:t xml:space="preserve">Формирование и направление межведомственных запросов </w:t>
                  </w:r>
                </w:p>
                <w:p w:rsidR="00414C47" w:rsidRPr="00EE5AB8" w:rsidRDefault="00414C47" w:rsidP="00414C4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414C47" w:rsidRPr="00CE6DEE" w:rsidRDefault="00414C47" w:rsidP="00414C47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414C47" w:rsidRPr="00CE6DEE" w:rsidRDefault="00705E18" w:rsidP="00414C47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shape id="_x0000_s1030" type="#_x0000_t32" style="position:absolute;left:0;text-align:left;margin-left:79pt;margin-top:.55pt;width:0;height:22.5pt;z-index:251664384" o:connectortype="straight">
            <v:stroke endarrow="block"/>
          </v:shape>
        </w:pict>
      </w:r>
    </w:p>
    <w:p w:rsidR="00414C47" w:rsidRPr="00CE6DEE" w:rsidRDefault="00705E18" w:rsidP="00414C47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rect id="_x0000_s1033" style="position:absolute;left:0;text-align:left;margin-left:-6.05pt;margin-top:10.5pt;width:407.4pt;height:41.25pt;z-index:251667456">
            <v:textbox style="mso-next-textbox:#_x0000_s1033">
              <w:txbxContent>
                <w:p w:rsidR="00414C47" w:rsidRPr="00EE5AB8" w:rsidRDefault="00414C47" w:rsidP="00414C47">
                  <w:pPr>
                    <w:spacing w:after="0" w:line="240" w:lineRule="auto"/>
                    <w:ind w:left="-142" w:right="-163"/>
                    <w:jc w:val="center"/>
                    <w:rPr>
                      <w:rFonts w:ascii="Times New Roman" w:hAnsi="Times New Roman"/>
                      <w:sz w:val="24"/>
                      <w:szCs w:val="16"/>
                    </w:rPr>
                  </w:pPr>
                  <w:r w:rsidRPr="00EE5AB8">
                    <w:rPr>
                      <w:rFonts w:ascii="Times New Roman" w:hAnsi="Times New Roman"/>
                      <w:sz w:val="28"/>
                      <w:szCs w:val="24"/>
                    </w:rPr>
                    <w:t>Рассмотрение заявления и представленных документов и принятие решения по подготовке результата предоставления услуги</w:t>
                  </w:r>
                </w:p>
              </w:txbxContent>
            </v:textbox>
          </v:rect>
        </w:pict>
      </w:r>
    </w:p>
    <w:p w:rsidR="00414C47" w:rsidRPr="00CE6DEE" w:rsidRDefault="00414C47" w:rsidP="00414C47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414C47" w:rsidRPr="00CE6DEE" w:rsidRDefault="00414C47" w:rsidP="00414C47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414C47" w:rsidRPr="00CE6DEE" w:rsidRDefault="00414C47" w:rsidP="00414C47">
      <w:pPr>
        <w:pStyle w:val="1"/>
        <w:ind w:right="28" w:firstLine="709"/>
        <w:jc w:val="right"/>
        <w:rPr>
          <w:color w:val="000000"/>
          <w:szCs w:val="24"/>
        </w:rPr>
      </w:pPr>
    </w:p>
    <w:p w:rsidR="00414C47" w:rsidRPr="00CE6DEE" w:rsidRDefault="00705E18" w:rsidP="00414C47">
      <w:pPr>
        <w:pStyle w:val="1"/>
        <w:ind w:right="28" w:firstLine="709"/>
        <w:jc w:val="right"/>
        <w:rPr>
          <w:color w:val="000000"/>
          <w:szCs w:val="24"/>
        </w:rPr>
      </w:pPr>
      <w:r w:rsidRPr="00705E18">
        <w:pict>
          <v:line id="_x0000_s1031" style="position:absolute;left:0;text-align:left;z-index:251665408" from="79pt,.35pt" to="79pt,20.2pt">
            <v:stroke endarrow="block"/>
          </v:line>
        </w:pict>
      </w:r>
    </w:p>
    <w:p w:rsidR="00414C47" w:rsidRPr="00CE6DEE" w:rsidRDefault="00705E18" w:rsidP="00414C47">
      <w:pPr>
        <w:pStyle w:val="1"/>
        <w:ind w:right="28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rect id="_x0000_s1034" style="position:absolute;left:0;text-align:left;margin-left:-6.05pt;margin-top:6.4pt;width:459.6pt;height:43.75pt;z-index:251668480">
            <v:textbox style="mso-next-textbox:#_x0000_s1034">
              <w:txbxContent>
                <w:p w:rsidR="00414C47" w:rsidRPr="00934C3D" w:rsidRDefault="00414C47" w:rsidP="00414C47">
                  <w:pPr>
                    <w:jc w:val="center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934C3D">
                    <w:rPr>
                      <w:rFonts w:ascii="Times New Roman" w:hAnsi="Times New Roman"/>
                      <w:sz w:val="28"/>
                      <w:szCs w:val="24"/>
                    </w:rPr>
                    <w:t>Регистрация и выдача (направление) заявителю или его представителю результата предоставления муниципальной услуги</w:t>
                  </w:r>
                </w:p>
                <w:p w:rsidR="00414C47" w:rsidRPr="00934C3D" w:rsidRDefault="00414C47" w:rsidP="00414C4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414C47" w:rsidRPr="00CE6DEE" w:rsidRDefault="00414C47" w:rsidP="00414C47">
      <w:pPr>
        <w:pStyle w:val="1"/>
        <w:ind w:right="28" w:firstLine="709"/>
        <w:jc w:val="right"/>
        <w:rPr>
          <w:color w:val="000000"/>
          <w:szCs w:val="24"/>
        </w:rPr>
      </w:pPr>
    </w:p>
    <w:p w:rsidR="00414C47" w:rsidRPr="00CE6DEE" w:rsidRDefault="00414C47" w:rsidP="00414C47">
      <w:pPr>
        <w:pStyle w:val="1"/>
        <w:ind w:right="28" w:firstLine="709"/>
        <w:jc w:val="right"/>
        <w:rPr>
          <w:color w:val="000000"/>
          <w:szCs w:val="24"/>
        </w:rPr>
      </w:pPr>
    </w:p>
    <w:p w:rsidR="00414C47" w:rsidRPr="00CE6DEE" w:rsidRDefault="00705E18" w:rsidP="00414C47">
      <w:pPr>
        <w:pStyle w:val="1"/>
        <w:ind w:right="28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line id="_x0000_s1037" style="position:absolute;left:0;text-align:left;z-index:251671552" from="315.15pt,8.75pt" to="315.15pt,28.6pt">
            <v:stroke endarrow="block"/>
          </v:line>
        </w:pict>
      </w:r>
      <w:r>
        <w:rPr>
          <w:noProof/>
          <w:snapToGrid/>
          <w:color w:val="000000"/>
          <w:szCs w:val="24"/>
        </w:rPr>
        <w:pict>
          <v:line id="_x0000_s1035" style="position:absolute;left:0;text-align:left;z-index:251669504" from="79pt,8.75pt" to="79pt,28.6pt">
            <v:stroke endarrow="block"/>
          </v:line>
        </w:pict>
      </w:r>
    </w:p>
    <w:p w:rsidR="00414C47" w:rsidRPr="00CE6DEE" w:rsidRDefault="00414C47" w:rsidP="00414C47">
      <w:pPr>
        <w:pStyle w:val="1"/>
        <w:ind w:right="28" w:firstLine="709"/>
        <w:jc w:val="right"/>
        <w:rPr>
          <w:color w:val="000000"/>
          <w:szCs w:val="24"/>
        </w:rPr>
      </w:pPr>
    </w:p>
    <w:p w:rsidR="00414C47" w:rsidRPr="008B0B06" w:rsidRDefault="00705E18" w:rsidP="00414C47">
      <w:pPr>
        <w:pStyle w:val="1"/>
        <w:tabs>
          <w:tab w:val="left" w:pos="7260"/>
          <w:tab w:val="right" w:pos="9326"/>
        </w:tabs>
        <w:ind w:right="28" w:firstLine="0"/>
        <w:jc w:val="right"/>
        <w:rPr>
          <w:color w:val="000000"/>
          <w:szCs w:val="24"/>
        </w:rPr>
      </w:pPr>
      <w:r w:rsidRPr="00705E18">
        <w:rPr>
          <w:noProof/>
        </w:rPr>
        <w:pict>
          <v:rect id="_x0000_s1038" style="position:absolute;left:0;text-align:left;margin-left:185.2pt;margin-top:1pt;width:294.45pt;height:39.8pt;z-index:251672576">
            <v:textbox style="mso-next-textbox:#_x0000_s1038">
              <w:txbxContent>
                <w:p w:rsidR="00414C47" w:rsidRPr="00934C3D" w:rsidRDefault="00414C47" w:rsidP="00414C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934C3D">
                    <w:rPr>
                      <w:rFonts w:ascii="Times New Roman" w:hAnsi="Times New Roman"/>
                      <w:sz w:val="28"/>
                      <w:szCs w:val="24"/>
                    </w:rPr>
                    <w:t>Уведомление заявителя о мотивированном отказе в выд</w:t>
                  </w:r>
                  <w:r>
                    <w:rPr>
                      <w:rFonts w:ascii="Times New Roman" w:hAnsi="Times New Roman"/>
                      <w:sz w:val="28"/>
                      <w:szCs w:val="24"/>
                    </w:rPr>
                    <w:t>аче разрешения на строительство</w:t>
                  </w:r>
                </w:p>
              </w:txbxContent>
            </v:textbox>
          </v:rect>
        </w:pict>
      </w:r>
      <w:r>
        <w:rPr>
          <w:noProof/>
          <w:snapToGrid/>
          <w:color w:val="000000"/>
          <w:szCs w:val="24"/>
        </w:rPr>
        <w:pict>
          <v:rect id="_x0000_s1036" style="position:absolute;left:0;text-align:left;margin-left:-6.05pt;margin-top:1pt;width:182.05pt;height:39.8pt;z-index:251670528">
            <v:textbox style="mso-next-textbox:#_x0000_s1036">
              <w:txbxContent>
                <w:p w:rsidR="00414C47" w:rsidRPr="00934C3D" w:rsidRDefault="00414C47" w:rsidP="00414C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4C3D">
                    <w:rPr>
                      <w:rFonts w:ascii="Times New Roman" w:hAnsi="Times New Roman"/>
                      <w:sz w:val="28"/>
                      <w:szCs w:val="24"/>
                    </w:rPr>
                    <w:t xml:space="preserve">Разрешение на строительство </w:t>
                  </w:r>
                </w:p>
              </w:txbxContent>
            </v:textbox>
          </v:rect>
        </w:pict>
      </w:r>
    </w:p>
    <w:p w:rsidR="00414C47" w:rsidRDefault="00414C47" w:rsidP="00414C47">
      <w:pPr>
        <w:spacing w:after="0" w:line="240" w:lineRule="auto"/>
        <w:ind w:firstLine="567"/>
        <w:jc w:val="both"/>
      </w:pPr>
    </w:p>
    <w:p w:rsidR="00E04BD5" w:rsidRPr="00B85F44" w:rsidRDefault="00E04BD5" w:rsidP="00414C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sectPr w:rsidR="00E04BD5" w:rsidRPr="00B85F44" w:rsidSect="00745B1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B63C8DB" w15:done="0"/>
  <w15:commentEx w15:paraId="246BD4DE" w15:done="0"/>
  <w15:commentEx w15:paraId="32DB2E96" w15:done="0"/>
  <w15:commentEx w15:paraId="1D96EC5D" w15:done="0"/>
  <w15:commentEx w15:paraId="41F66448" w15:done="0"/>
  <w15:commentEx w15:paraId="2471F659" w15:done="0"/>
  <w15:commentEx w15:paraId="43048627" w15:done="0"/>
  <w15:commentEx w15:paraId="1F9B6D7F" w15:done="0"/>
  <w15:commentEx w15:paraId="28C4671F" w15:done="0"/>
  <w15:commentEx w15:paraId="62861023" w15:done="0"/>
  <w15:commentEx w15:paraId="65F85A03" w15:done="0"/>
  <w15:commentEx w15:paraId="03A2243F" w15:done="0"/>
  <w15:commentEx w15:paraId="7E5541BA" w15:done="0"/>
  <w15:commentEx w15:paraId="27C7694B" w15:done="0"/>
  <w15:commentEx w15:paraId="281F2B4E" w15:done="0"/>
  <w15:commentEx w15:paraId="4ECD06A2" w15:done="0"/>
  <w15:commentEx w15:paraId="2A8450A4" w15:done="0"/>
  <w15:commentEx w15:paraId="31166A9D" w15:done="0"/>
  <w15:commentEx w15:paraId="4404C401" w15:done="0"/>
  <w15:commentEx w15:paraId="05E03255" w15:done="0"/>
  <w15:commentEx w15:paraId="04F7A3CD" w15:done="0"/>
  <w15:commentEx w15:paraId="2B539670" w15:done="0"/>
  <w15:commentEx w15:paraId="40BF0B8C" w15:done="0"/>
  <w15:commentEx w15:paraId="7C2AD0EC" w15:done="0"/>
  <w15:commentEx w15:paraId="119DF07D" w15:done="0"/>
  <w15:commentEx w15:paraId="731F9D89" w15:done="0"/>
  <w15:commentEx w15:paraId="1EEB7E78" w15:done="0"/>
  <w15:commentEx w15:paraId="4B5F7212" w15:done="0"/>
  <w15:commentEx w15:paraId="27A80A63" w15:done="0"/>
  <w15:commentEx w15:paraId="74A33661" w15:done="0"/>
  <w15:commentEx w15:paraId="346A0CD8" w15:done="0"/>
  <w15:commentEx w15:paraId="6DA675B5" w15:done="0"/>
  <w15:commentEx w15:paraId="62A7A115" w15:done="0"/>
  <w15:commentEx w15:paraId="23CFB9BD" w15:done="0"/>
  <w15:commentEx w15:paraId="27E5F65D" w15:done="0"/>
  <w15:commentEx w15:paraId="2041F96C" w15:done="0"/>
  <w15:commentEx w15:paraId="76995D5D" w15:done="0"/>
  <w15:commentEx w15:paraId="60DD8283" w15:done="0"/>
  <w15:commentEx w15:paraId="25649EF9" w15:done="0"/>
  <w15:commentEx w15:paraId="7FEC3E5D" w15:done="0"/>
  <w15:commentEx w15:paraId="10FAEFC3" w15:done="0"/>
  <w15:commentEx w15:paraId="73042978" w15:done="0"/>
  <w15:commentEx w15:paraId="725CFF72" w15:done="0"/>
  <w15:commentEx w15:paraId="4985A3B7" w15:done="0"/>
  <w15:commentEx w15:paraId="0CC0E4F1" w15:done="0"/>
  <w15:commentEx w15:paraId="63F48850" w15:done="0"/>
  <w15:commentEx w15:paraId="69CE88B6" w15:done="0"/>
  <w15:commentEx w15:paraId="2531341B" w15:done="0"/>
  <w15:commentEx w15:paraId="6DAABD8D" w15:done="0"/>
  <w15:commentEx w15:paraId="12AE0605" w15:done="0"/>
  <w15:commentEx w15:paraId="41CBC9F9" w15:done="0"/>
  <w15:commentEx w15:paraId="4C4850AC" w15:done="0"/>
  <w15:commentEx w15:paraId="41D9390A" w15:done="0"/>
  <w15:commentEx w15:paraId="62EC9C53" w15:done="0"/>
  <w15:commentEx w15:paraId="7C30C70F" w15:done="0"/>
  <w15:commentEx w15:paraId="348A0980" w15:done="0"/>
  <w15:commentEx w15:paraId="7E807967" w15:done="0"/>
  <w15:commentEx w15:paraId="1C2F210A" w15:done="0"/>
  <w15:commentEx w15:paraId="78B4117B" w15:done="0"/>
  <w15:commentEx w15:paraId="23D99EC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4FF1" w:rsidRDefault="00544FF1" w:rsidP="00B951E8">
      <w:pPr>
        <w:spacing w:after="0" w:line="240" w:lineRule="auto"/>
      </w:pPr>
      <w:r>
        <w:separator/>
      </w:r>
    </w:p>
  </w:endnote>
  <w:endnote w:type="continuationSeparator" w:id="1">
    <w:p w:rsidR="00544FF1" w:rsidRDefault="00544FF1" w:rsidP="00B9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E47" w:rsidRDefault="00705E18">
    <w:pPr>
      <w:pStyle w:val="a7"/>
      <w:jc w:val="right"/>
    </w:pPr>
    <w:fldSimple w:instr=" PAGE   \* MERGEFORMAT ">
      <w:r w:rsidR="00B24956">
        <w:rPr>
          <w:noProof/>
        </w:rPr>
        <w:t>2</w:t>
      </w:r>
    </w:fldSimple>
  </w:p>
  <w:p w:rsidR="00602E47" w:rsidRDefault="00602E4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4FF1" w:rsidRDefault="00544FF1" w:rsidP="00B951E8">
      <w:pPr>
        <w:spacing w:after="0" w:line="240" w:lineRule="auto"/>
      </w:pPr>
      <w:r>
        <w:separator/>
      </w:r>
    </w:p>
  </w:footnote>
  <w:footnote w:type="continuationSeparator" w:id="1">
    <w:p w:rsidR="00544FF1" w:rsidRDefault="00544FF1" w:rsidP="00B9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2F23A5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5802E5C"/>
    <w:multiLevelType w:val="hybridMultilevel"/>
    <w:tmpl w:val="5DD6743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06715264"/>
    <w:multiLevelType w:val="hybridMultilevel"/>
    <w:tmpl w:val="2BA25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9D5B50"/>
    <w:multiLevelType w:val="hybridMultilevel"/>
    <w:tmpl w:val="141272B8"/>
    <w:lvl w:ilvl="0" w:tplc="F3D01188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2835223"/>
    <w:multiLevelType w:val="hybridMultilevel"/>
    <w:tmpl w:val="5B7AEC7C"/>
    <w:lvl w:ilvl="0" w:tplc="331C0962">
      <w:start w:val="1"/>
      <w:numFmt w:val="decimal"/>
      <w:lvlText w:val="5.%1)"/>
      <w:lvlJc w:val="left"/>
      <w:pPr>
        <w:ind w:left="12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12BD0638"/>
    <w:multiLevelType w:val="multilevel"/>
    <w:tmpl w:val="F44A3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7">
    <w:nsid w:val="13A438F3"/>
    <w:multiLevelType w:val="hybridMultilevel"/>
    <w:tmpl w:val="16B45E96"/>
    <w:lvl w:ilvl="0" w:tplc="3C3053FA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41403B4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C82F87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1E112DDF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1FD272B3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28D2B31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23082379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280F10C3"/>
    <w:multiLevelType w:val="hybridMultilevel"/>
    <w:tmpl w:val="7FBA9C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B4C2CAB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2D80506F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334D550E"/>
    <w:multiLevelType w:val="hybridMultilevel"/>
    <w:tmpl w:val="950ED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2F030E"/>
    <w:multiLevelType w:val="hybridMultilevel"/>
    <w:tmpl w:val="8EB63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8C5CC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3C507F02"/>
    <w:multiLevelType w:val="hybridMultilevel"/>
    <w:tmpl w:val="16B45E96"/>
    <w:lvl w:ilvl="0" w:tplc="3C3053FA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3D440C55"/>
    <w:multiLevelType w:val="multilevel"/>
    <w:tmpl w:val="E7F423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440"/>
      </w:pPr>
      <w:rPr>
        <w:rFonts w:hint="default"/>
      </w:rPr>
    </w:lvl>
  </w:abstractNum>
  <w:abstractNum w:abstractNumId="22">
    <w:nsid w:val="3E2964D8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3F323136"/>
    <w:multiLevelType w:val="multilevel"/>
    <w:tmpl w:val="4A4A49B4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24" w:hanging="2160"/>
      </w:pPr>
      <w:rPr>
        <w:rFonts w:hint="default"/>
      </w:rPr>
    </w:lvl>
  </w:abstractNum>
  <w:abstractNum w:abstractNumId="24">
    <w:nsid w:val="3F334B4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62C5BC4"/>
    <w:multiLevelType w:val="hybridMultilevel"/>
    <w:tmpl w:val="67F82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092810"/>
    <w:multiLevelType w:val="multilevel"/>
    <w:tmpl w:val="3184F51A"/>
    <w:lvl w:ilvl="0">
      <w:start w:val="7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512F4FA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1A914F7"/>
    <w:multiLevelType w:val="hybridMultilevel"/>
    <w:tmpl w:val="3B9E9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E866EF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54062925"/>
    <w:multiLevelType w:val="multilevel"/>
    <w:tmpl w:val="3F9A8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66700D1"/>
    <w:multiLevelType w:val="hybridMultilevel"/>
    <w:tmpl w:val="0930F4DC"/>
    <w:lvl w:ilvl="0" w:tplc="0419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32">
    <w:nsid w:val="570A6045"/>
    <w:multiLevelType w:val="hybridMultilevel"/>
    <w:tmpl w:val="F424A9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75F2AE3"/>
    <w:multiLevelType w:val="hybridMultilevel"/>
    <w:tmpl w:val="9F1ED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B2412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>
    <w:nsid w:val="5C5E5005"/>
    <w:multiLevelType w:val="hybridMultilevel"/>
    <w:tmpl w:val="462C8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203539"/>
    <w:multiLevelType w:val="hybridMultilevel"/>
    <w:tmpl w:val="1FDCC51C"/>
    <w:lvl w:ilvl="0" w:tplc="447A81B4">
      <w:start w:val="1"/>
      <w:numFmt w:val="decimal"/>
      <w:lvlText w:val="%1)"/>
      <w:lvlJc w:val="left"/>
      <w:pPr>
        <w:ind w:left="98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7">
    <w:nsid w:val="623F6795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>
    <w:nsid w:val="655650F6"/>
    <w:multiLevelType w:val="hybridMultilevel"/>
    <w:tmpl w:val="3D52C196"/>
    <w:lvl w:ilvl="0" w:tplc="0F0207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6956656B"/>
    <w:multiLevelType w:val="hybridMultilevel"/>
    <w:tmpl w:val="8D12713A"/>
    <w:lvl w:ilvl="0" w:tplc="36E8D3A0">
      <w:start w:val="1"/>
      <w:numFmt w:val="decimal"/>
      <w:lvlText w:val="3.%1)"/>
      <w:lvlJc w:val="left"/>
      <w:pPr>
        <w:ind w:left="12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0">
    <w:nsid w:val="6A256E2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07628D1"/>
    <w:multiLevelType w:val="hybridMultilevel"/>
    <w:tmpl w:val="4B4C088C"/>
    <w:lvl w:ilvl="0" w:tplc="49AE11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014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BC72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9AA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541D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C83D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2A7F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A6BA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18DD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>
    <w:nsid w:val="726A2694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3">
    <w:nsid w:val="749F52E0"/>
    <w:multiLevelType w:val="hybridMultilevel"/>
    <w:tmpl w:val="6C686E7C"/>
    <w:lvl w:ilvl="0" w:tplc="070497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781F1B71"/>
    <w:multiLevelType w:val="hybridMultilevel"/>
    <w:tmpl w:val="021E9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76471B"/>
    <w:multiLevelType w:val="hybridMultilevel"/>
    <w:tmpl w:val="0FFA4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1"/>
  </w:num>
  <w:num w:numId="3">
    <w:abstractNumId w:val="43"/>
  </w:num>
  <w:num w:numId="4">
    <w:abstractNumId w:val="20"/>
  </w:num>
  <w:num w:numId="5">
    <w:abstractNumId w:val="36"/>
  </w:num>
  <w:num w:numId="6">
    <w:abstractNumId w:val="16"/>
  </w:num>
  <w:num w:numId="7">
    <w:abstractNumId w:val="19"/>
  </w:num>
  <w:num w:numId="8">
    <w:abstractNumId w:val="13"/>
  </w:num>
  <w:num w:numId="9">
    <w:abstractNumId w:val="34"/>
  </w:num>
  <w:num w:numId="10">
    <w:abstractNumId w:val="37"/>
  </w:num>
  <w:num w:numId="11">
    <w:abstractNumId w:val="40"/>
  </w:num>
  <w:num w:numId="12">
    <w:abstractNumId w:val="22"/>
  </w:num>
  <w:num w:numId="13">
    <w:abstractNumId w:val="29"/>
  </w:num>
  <w:num w:numId="14">
    <w:abstractNumId w:val="9"/>
  </w:num>
  <w:num w:numId="15">
    <w:abstractNumId w:val="35"/>
  </w:num>
  <w:num w:numId="16">
    <w:abstractNumId w:val="8"/>
  </w:num>
  <w:num w:numId="17">
    <w:abstractNumId w:val="32"/>
  </w:num>
  <w:num w:numId="18">
    <w:abstractNumId w:val="27"/>
  </w:num>
  <w:num w:numId="19">
    <w:abstractNumId w:val="7"/>
  </w:num>
  <w:num w:numId="20">
    <w:abstractNumId w:val="11"/>
  </w:num>
  <w:num w:numId="21">
    <w:abstractNumId w:val="12"/>
  </w:num>
  <w:num w:numId="22">
    <w:abstractNumId w:val="10"/>
  </w:num>
  <w:num w:numId="23">
    <w:abstractNumId w:val="39"/>
  </w:num>
  <w:num w:numId="24">
    <w:abstractNumId w:val="5"/>
  </w:num>
  <w:num w:numId="25">
    <w:abstractNumId w:val="2"/>
  </w:num>
  <w:num w:numId="26">
    <w:abstractNumId w:val="30"/>
  </w:num>
  <w:num w:numId="27">
    <w:abstractNumId w:val="23"/>
  </w:num>
  <w:num w:numId="28">
    <w:abstractNumId w:val="26"/>
  </w:num>
  <w:num w:numId="29">
    <w:abstractNumId w:val="42"/>
  </w:num>
  <w:num w:numId="30">
    <w:abstractNumId w:val="15"/>
  </w:num>
  <w:num w:numId="31">
    <w:abstractNumId w:val="44"/>
  </w:num>
  <w:num w:numId="32">
    <w:abstractNumId w:val="1"/>
  </w:num>
  <w:num w:numId="33">
    <w:abstractNumId w:val="24"/>
  </w:num>
  <w:num w:numId="34">
    <w:abstractNumId w:val="0"/>
  </w:num>
  <w:num w:numId="35">
    <w:abstractNumId w:val="14"/>
  </w:num>
  <w:num w:numId="36">
    <w:abstractNumId w:val="28"/>
  </w:num>
  <w:num w:numId="37">
    <w:abstractNumId w:val="21"/>
  </w:num>
  <w:num w:numId="38">
    <w:abstractNumId w:val="17"/>
  </w:num>
  <w:num w:numId="39">
    <w:abstractNumId w:val="4"/>
  </w:num>
  <w:num w:numId="40">
    <w:abstractNumId w:val="38"/>
  </w:num>
  <w:num w:numId="41">
    <w:abstractNumId w:val="25"/>
  </w:num>
  <w:num w:numId="42">
    <w:abstractNumId w:val="33"/>
  </w:num>
  <w:num w:numId="43">
    <w:abstractNumId w:val="31"/>
  </w:num>
  <w:num w:numId="44">
    <w:abstractNumId w:val="45"/>
  </w:num>
  <w:num w:numId="45">
    <w:abstractNumId w:val="3"/>
  </w:num>
  <w:num w:numId="46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ера Балашова">
    <w15:presenceInfo w15:providerId="None" w15:userId="Вера Балашова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4948"/>
    <w:rsid w:val="00000FB6"/>
    <w:rsid w:val="000040F1"/>
    <w:rsid w:val="00007870"/>
    <w:rsid w:val="00012165"/>
    <w:rsid w:val="000149EC"/>
    <w:rsid w:val="00017130"/>
    <w:rsid w:val="00020680"/>
    <w:rsid w:val="00020F2A"/>
    <w:rsid w:val="00020FC3"/>
    <w:rsid w:val="000225B7"/>
    <w:rsid w:val="000245F1"/>
    <w:rsid w:val="00026916"/>
    <w:rsid w:val="000305E1"/>
    <w:rsid w:val="00031EC3"/>
    <w:rsid w:val="00034E85"/>
    <w:rsid w:val="000415E9"/>
    <w:rsid w:val="0005013E"/>
    <w:rsid w:val="00051FA9"/>
    <w:rsid w:val="00054530"/>
    <w:rsid w:val="000636FF"/>
    <w:rsid w:val="000669E0"/>
    <w:rsid w:val="00067AF6"/>
    <w:rsid w:val="0007708F"/>
    <w:rsid w:val="000943C3"/>
    <w:rsid w:val="000A01B9"/>
    <w:rsid w:val="000A130D"/>
    <w:rsid w:val="000A45D6"/>
    <w:rsid w:val="000A78A6"/>
    <w:rsid w:val="000B34F9"/>
    <w:rsid w:val="000B5D9A"/>
    <w:rsid w:val="000B6512"/>
    <w:rsid w:val="000C12FA"/>
    <w:rsid w:val="000C2318"/>
    <w:rsid w:val="000C23A9"/>
    <w:rsid w:val="000C388B"/>
    <w:rsid w:val="000C469D"/>
    <w:rsid w:val="000C4811"/>
    <w:rsid w:val="000D3359"/>
    <w:rsid w:val="000D37A8"/>
    <w:rsid w:val="000D7530"/>
    <w:rsid w:val="000E19B1"/>
    <w:rsid w:val="000E2D34"/>
    <w:rsid w:val="000E42F0"/>
    <w:rsid w:val="000F08BF"/>
    <w:rsid w:val="000F2E65"/>
    <w:rsid w:val="000F550B"/>
    <w:rsid w:val="000F5933"/>
    <w:rsid w:val="000F7C87"/>
    <w:rsid w:val="00104D2E"/>
    <w:rsid w:val="001133A1"/>
    <w:rsid w:val="00113C0F"/>
    <w:rsid w:val="00116818"/>
    <w:rsid w:val="001272BD"/>
    <w:rsid w:val="00127CB0"/>
    <w:rsid w:val="00132012"/>
    <w:rsid w:val="00134905"/>
    <w:rsid w:val="00145678"/>
    <w:rsid w:val="00150C4B"/>
    <w:rsid w:val="001538F0"/>
    <w:rsid w:val="00162685"/>
    <w:rsid w:val="00166DED"/>
    <w:rsid w:val="00167B26"/>
    <w:rsid w:val="00170760"/>
    <w:rsid w:val="001708BF"/>
    <w:rsid w:val="00173FC5"/>
    <w:rsid w:val="00176AFA"/>
    <w:rsid w:val="00181A2E"/>
    <w:rsid w:val="00183978"/>
    <w:rsid w:val="0018513C"/>
    <w:rsid w:val="001866F0"/>
    <w:rsid w:val="00187A5C"/>
    <w:rsid w:val="00193E0C"/>
    <w:rsid w:val="00194309"/>
    <w:rsid w:val="00195766"/>
    <w:rsid w:val="00195EAD"/>
    <w:rsid w:val="0019766B"/>
    <w:rsid w:val="001A0A6B"/>
    <w:rsid w:val="001A1AD9"/>
    <w:rsid w:val="001A2DDA"/>
    <w:rsid w:val="001A2E3F"/>
    <w:rsid w:val="001A3A26"/>
    <w:rsid w:val="001A7D11"/>
    <w:rsid w:val="001B7643"/>
    <w:rsid w:val="001C3AD1"/>
    <w:rsid w:val="001C5756"/>
    <w:rsid w:val="001C61D9"/>
    <w:rsid w:val="001D1B4C"/>
    <w:rsid w:val="001D379E"/>
    <w:rsid w:val="001D46B7"/>
    <w:rsid w:val="001D6C05"/>
    <w:rsid w:val="001E021D"/>
    <w:rsid w:val="001E23F2"/>
    <w:rsid w:val="001E360C"/>
    <w:rsid w:val="001E39DF"/>
    <w:rsid w:val="001E3A80"/>
    <w:rsid w:val="001E5165"/>
    <w:rsid w:val="001F0BCE"/>
    <w:rsid w:val="001F1CDA"/>
    <w:rsid w:val="001F6300"/>
    <w:rsid w:val="001F6C1E"/>
    <w:rsid w:val="00200EF2"/>
    <w:rsid w:val="002022FD"/>
    <w:rsid w:val="00205C91"/>
    <w:rsid w:val="00205D70"/>
    <w:rsid w:val="00207A10"/>
    <w:rsid w:val="00211117"/>
    <w:rsid w:val="0021366F"/>
    <w:rsid w:val="00216ACD"/>
    <w:rsid w:val="00217EBE"/>
    <w:rsid w:val="00223E26"/>
    <w:rsid w:val="00236208"/>
    <w:rsid w:val="0023757F"/>
    <w:rsid w:val="00237A28"/>
    <w:rsid w:val="00243787"/>
    <w:rsid w:val="00246DEA"/>
    <w:rsid w:val="00256084"/>
    <w:rsid w:val="002560ED"/>
    <w:rsid w:val="00256E42"/>
    <w:rsid w:val="002605AB"/>
    <w:rsid w:val="00262C51"/>
    <w:rsid w:val="002652D6"/>
    <w:rsid w:val="0027299E"/>
    <w:rsid w:val="00272A4F"/>
    <w:rsid w:val="00275432"/>
    <w:rsid w:val="00275735"/>
    <w:rsid w:val="00277DB0"/>
    <w:rsid w:val="00280ABE"/>
    <w:rsid w:val="00280CCD"/>
    <w:rsid w:val="002828EB"/>
    <w:rsid w:val="0028648C"/>
    <w:rsid w:val="00290ADC"/>
    <w:rsid w:val="00295ABC"/>
    <w:rsid w:val="002A0994"/>
    <w:rsid w:val="002A0B95"/>
    <w:rsid w:val="002A2566"/>
    <w:rsid w:val="002A29E3"/>
    <w:rsid w:val="002A5080"/>
    <w:rsid w:val="002A620F"/>
    <w:rsid w:val="002A6613"/>
    <w:rsid w:val="002A78D6"/>
    <w:rsid w:val="002A7A11"/>
    <w:rsid w:val="002B102D"/>
    <w:rsid w:val="002B1E5F"/>
    <w:rsid w:val="002B3192"/>
    <w:rsid w:val="002B3D0A"/>
    <w:rsid w:val="002B4F7D"/>
    <w:rsid w:val="002B70A2"/>
    <w:rsid w:val="002C2032"/>
    <w:rsid w:val="002C2E48"/>
    <w:rsid w:val="002C4478"/>
    <w:rsid w:val="002C5583"/>
    <w:rsid w:val="002D3A47"/>
    <w:rsid w:val="002D541D"/>
    <w:rsid w:val="002E4AF2"/>
    <w:rsid w:val="002E5626"/>
    <w:rsid w:val="002E5FAC"/>
    <w:rsid w:val="002F7204"/>
    <w:rsid w:val="002F78C7"/>
    <w:rsid w:val="0030216F"/>
    <w:rsid w:val="0030284C"/>
    <w:rsid w:val="00303899"/>
    <w:rsid w:val="003100E9"/>
    <w:rsid w:val="00311C1A"/>
    <w:rsid w:val="003125FA"/>
    <w:rsid w:val="00312902"/>
    <w:rsid w:val="00314156"/>
    <w:rsid w:val="003144A4"/>
    <w:rsid w:val="00326243"/>
    <w:rsid w:val="00330AF2"/>
    <w:rsid w:val="00335BA8"/>
    <w:rsid w:val="00337CDD"/>
    <w:rsid w:val="00341E64"/>
    <w:rsid w:val="00350E9A"/>
    <w:rsid w:val="00355B95"/>
    <w:rsid w:val="003571A3"/>
    <w:rsid w:val="00357F0A"/>
    <w:rsid w:val="00360385"/>
    <w:rsid w:val="003646D7"/>
    <w:rsid w:val="00365849"/>
    <w:rsid w:val="00370837"/>
    <w:rsid w:val="0037241A"/>
    <w:rsid w:val="00374D72"/>
    <w:rsid w:val="003755CB"/>
    <w:rsid w:val="00382311"/>
    <w:rsid w:val="003823F3"/>
    <w:rsid w:val="00387CD4"/>
    <w:rsid w:val="0039060F"/>
    <w:rsid w:val="00390F4D"/>
    <w:rsid w:val="00391B13"/>
    <w:rsid w:val="0039320A"/>
    <w:rsid w:val="00393B28"/>
    <w:rsid w:val="003A22C1"/>
    <w:rsid w:val="003A5EB6"/>
    <w:rsid w:val="003B3CE3"/>
    <w:rsid w:val="003B481A"/>
    <w:rsid w:val="003B7B05"/>
    <w:rsid w:val="003C3D84"/>
    <w:rsid w:val="003C5E7E"/>
    <w:rsid w:val="003C7065"/>
    <w:rsid w:val="003D04F3"/>
    <w:rsid w:val="003D1BE5"/>
    <w:rsid w:val="003D2E0D"/>
    <w:rsid w:val="003D4A58"/>
    <w:rsid w:val="003E1FD3"/>
    <w:rsid w:val="003E2455"/>
    <w:rsid w:val="003E66DD"/>
    <w:rsid w:val="003F1143"/>
    <w:rsid w:val="003F4625"/>
    <w:rsid w:val="003F6465"/>
    <w:rsid w:val="003F6FD9"/>
    <w:rsid w:val="00400E35"/>
    <w:rsid w:val="00400F2F"/>
    <w:rsid w:val="00407B5C"/>
    <w:rsid w:val="004117A8"/>
    <w:rsid w:val="0041497B"/>
    <w:rsid w:val="00414C47"/>
    <w:rsid w:val="0041685A"/>
    <w:rsid w:val="0041767B"/>
    <w:rsid w:val="004223DE"/>
    <w:rsid w:val="00425A6C"/>
    <w:rsid w:val="00426C74"/>
    <w:rsid w:val="0042769E"/>
    <w:rsid w:val="004321B7"/>
    <w:rsid w:val="00433845"/>
    <w:rsid w:val="00433E50"/>
    <w:rsid w:val="004403E5"/>
    <w:rsid w:val="00442A6B"/>
    <w:rsid w:val="004443D6"/>
    <w:rsid w:val="004447D8"/>
    <w:rsid w:val="00445856"/>
    <w:rsid w:val="0045112B"/>
    <w:rsid w:val="00451ECF"/>
    <w:rsid w:val="00452D89"/>
    <w:rsid w:val="0045566E"/>
    <w:rsid w:val="004615BB"/>
    <w:rsid w:val="00467702"/>
    <w:rsid w:val="00467834"/>
    <w:rsid w:val="0046794F"/>
    <w:rsid w:val="00470068"/>
    <w:rsid w:val="00473683"/>
    <w:rsid w:val="00475398"/>
    <w:rsid w:val="00476C14"/>
    <w:rsid w:val="00482FA3"/>
    <w:rsid w:val="0048451F"/>
    <w:rsid w:val="00491E41"/>
    <w:rsid w:val="00492D74"/>
    <w:rsid w:val="004930B2"/>
    <w:rsid w:val="00494E7F"/>
    <w:rsid w:val="00495C2D"/>
    <w:rsid w:val="00496B26"/>
    <w:rsid w:val="004A6110"/>
    <w:rsid w:val="004B1035"/>
    <w:rsid w:val="004B59F5"/>
    <w:rsid w:val="004B6622"/>
    <w:rsid w:val="004B7A29"/>
    <w:rsid w:val="004C4948"/>
    <w:rsid w:val="004C7930"/>
    <w:rsid w:val="004C7BFA"/>
    <w:rsid w:val="004D2786"/>
    <w:rsid w:val="004D42D3"/>
    <w:rsid w:val="004E23F9"/>
    <w:rsid w:val="004E2A0C"/>
    <w:rsid w:val="004E3319"/>
    <w:rsid w:val="004E664F"/>
    <w:rsid w:val="004E6EB3"/>
    <w:rsid w:val="004F0245"/>
    <w:rsid w:val="004F31EB"/>
    <w:rsid w:val="004F54D9"/>
    <w:rsid w:val="00500FAA"/>
    <w:rsid w:val="00505075"/>
    <w:rsid w:val="00511B41"/>
    <w:rsid w:val="00514012"/>
    <w:rsid w:val="0051480A"/>
    <w:rsid w:val="005149D3"/>
    <w:rsid w:val="00523900"/>
    <w:rsid w:val="0054176B"/>
    <w:rsid w:val="005429E9"/>
    <w:rsid w:val="00544FF1"/>
    <w:rsid w:val="00545374"/>
    <w:rsid w:val="00563ACE"/>
    <w:rsid w:val="005659F6"/>
    <w:rsid w:val="005708E7"/>
    <w:rsid w:val="005716ED"/>
    <w:rsid w:val="00580383"/>
    <w:rsid w:val="00585E49"/>
    <w:rsid w:val="00592584"/>
    <w:rsid w:val="00594D0E"/>
    <w:rsid w:val="00597B6B"/>
    <w:rsid w:val="00597DB9"/>
    <w:rsid w:val="005A24A9"/>
    <w:rsid w:val="005B03FD"/>
    <w:rsid w:val="005B5687"/>
    <w:rsid w:val="005B7024"/>
    <w:rsid w:val="005C1D70"/>
    <w:rsid w:val="005D3CF3"/>
    <w:rsid w:val="005D6091"/>
    <w:rsid w:val="005E2BC1"/>
    <w:rsid w:val="005E6D85"/>
    <w:rsid w:val="005F070F"/>
    <w:rsid w:val="005F33AA"/>
    <w:rsid w:val="005F5156"/>
    <w:rsid w:val="005F6875"/>
    <w:rsid w:val="005F7E85"/>
    <w:rsid w:val="00600E1F"/>
    <w:rsid w:val="006012D4"/>
    <w:rsid w:val="00602E47"/>
    <w:rsid w:val="00607584"/>
    <w:rsid w:val="006179C7"/>
    <w:rsid w:val="00617F52"/>
    <w:rsid w:val="00621E0E"/>
    <w:rsid w:val="00622529"/>
    <w:rsid w:val="00623A2D"/>
    <w:rsid w:val="00623E8B"/>
    <w:rsid w:val="00624710"/>
    <w:rsid w:val="00634AC7"/>
    <w:rsid w:val="00636257"/>
    <w:rsid w:val="006364AC"/>
    <w:rsid w:val="00642D4C"/>
    <w:rsid w:val="006442F7"/>
    <w:rsid w:val="00644E2D"/>
    <w:rsid w:val="0064613B"/>
    <w:rsid w:val="0064794C"/>
    <w:rsid w:val="00654AAF"/>
    <w:rsid w:val="00654C1A"/>
    <w:rsid w:val="0066117B"/>
    <w:rsid w:val="00661723"/>
    <w:rsid w:val="0066182F"/>
    <w:rsid w:val="0066380E"/>
    <w:rsid w:val="00663B97"/>
    <w:rsid w:val="006644FB"/>
    <w:rsid w:val="00665326"/>
    <w:rsid w:val="0066660B"/>
    <w:rsid w:val="00667FEA"/>
    <w:rsid w:val="00672A37"/>
    <w:rsid w:val="006738CC"/>
    <w:rsid w:val="00675362"/>
    <w:rsid w:val="00675EE4"/>
    <w:rsid w:val="00684A76"/>
    <w:rsid w:val="00687A8E"/>
    <w:rsid w:val="006912F2"/>
    <w:rsid w:val="00691448"/>
    <w:rsid w:val="006A043B"/>
    <w:rsid w:val="006A2CA7"/>
    <w:rsid w:val="006A2D4C"/>
    <w:rsid w:val="006A72F9"/>
    <w:rsid w:val="006B097B"/>
    <w:rsid w:val="006B1B4E"/>
    <w:rsid w:val="006B4EE5"/>
    <w:rsid w:val="006B5A6B"/>
    <w:rsid w:val="006C11D4"/>
    <w:rsid w:val="006C6F18"/>
    <w:rsid w:val="006C740E"/>
    <w:rsid w:val="006D0343"/>
    <w:rsid w:val="006E19EF"/>
    <w:rsid w:val="006E376D"/>
    <w:rsid w:val="006E3D92"/>
    <w:rsid w:val="006E77EC"/>
    <w:rsid w:val="006E79A8"/>
    <w:rsid w:val="006F0628"/>
    <w:rsid w:val="006F0CFC"/>
    <w:rsid w:val="006F30D7"/>
    <w:rsid w:val="006F378D"/>
    <w:rsid w:val="006F49E5"/>
    <w:rsid w:val="006F70EF"/>
    <w:rsid w:val="007003A3"/>
    <w:rsid w:val="00704B26"/>
    <w:rsid w:val="00705E18"/>
    <w:rsid w:val="00711534"/>
    <w:rsid w:val="00713792"/>
    <w:rsid w:val="00716D33"/>
    <w:rsid w:val="00722554"/>
    <w:rsid w:val="00724393"/>
    <w:rsid w:val="007260A5"/>
    <w:rsid w:val="00727783"/>
    <w:rsid w:val="00727BF5"/>
    <w:rsid w:val="007304AF"/>
    <w:rsid w:val="0073454F"/>
    <w:rsid w:val="00741901"/>
    <w:rsid w:val="00743378"/>
    <w:rsid w:val="0074406F"/>
    <w:rsid w:val="007510C3"/>
    <w:rsid w:val="00752636"/>
    <w:rsid w:val="00752863"/>
    <w:rsid w:val="00754FEA"/>
    <w:rsid w:val="007552D8"/>
    <w:rsid w:val="00756A4F"/>
    <w:rsid w:val="0076763C"/>
    <w:rsid w:val="007702E5"/>
    <w:rsid w:val="00770D8A"/>
    <w:rsid w:val="00771745"/>
    <w:rsid w:val="00771861"/>
    <w:rsid w:val="007735A6"/>
    <w:rsid w:val="007740A5"/>
    <w:rsid w:val="00775DD9"/>
    <w:rsid w:val="007860CB"/>
    <w:rsid w:val="007863CC"/>
    <w:rsid w:val="007907BA"/>
    <w:rsid w:val="00791FEE"/>
    <w:rsid w:val="00792423"/>
    <w:rsid w:val="007971E4"/>
    <w:rsid w:val="007A1FFE"/>
    <w:rsid w:val="007A2615"/>
    <w:rsid w:val="007A5D8C"/>
    <w:rsid w:val="007A5DC1"/>
    <w:rsid w:val="007A6340"/>
    <w:rsid w:val="007B0D0A"/>
    <w:rsid w:val="007B7554"/>
    <w:rsid w:val="007C1CA7"/>
    <w:rsid w:val="007C3B7F"/>
    <w:rsid w:val="007C4F88"/>
    <w:rsid w:val="007C5A53"/>
    <w:rsid w:val="007C67EF"/>
    <w:rsid w:val="007C74AF"/>
    <w:rsid w:val="007D19E0"/>
    <w:rsid w:val="007D2ABF"/>
    <w:rsid w:val="007D31A5"/>
    <w:rsid w:val="007D6D22"/>
    <w:rsid w:val="007E1E76"/>
    <w:rsid w:val="007E2E19"/>
    <w:rsid w:val="007E3999"/>
    <w:rsid w:val="007E3A5A"/>
    <w:rsid w:val="007E3C62"/>
    <w:rsid w:val="007E5348"/>
    <w:rsid w:val="007F5BC4"/>
    <w:rsid w:val="007F679B"/>
    <w:rsid w:val="0080183E"/>
    <w:rsid w:val="00805187"/>
    <w:rsid w:val="00805EC6"/>
    <w:rsid w:val="00806FAC"/>
    <w:rsid w:val="0081458E"/>
    <w:rsid w:val="008150F6"/>
    <w:rsid w:val="00827006"/>
    <w:rsid w:val="008329CE"/>
    <w:rsid w:val="0083584B"/>
    <w:rsid w:val="00836471"/>
    <w:rsid w:val="00846F87"/>
    <w:rsid w:val="00847788"/>
    <w:rsid w:val="00850C71"/>
    <w:rsid w:val="00855A1D"/>
    <w:rsid w:val="008574A5"/>
    <w:rsid w:val="008651DE"/>
    <w:rsid w:val="00865B9D"/>
    <w:rsid w:val="0086625F"/>
    <w:rsid w:val="008725DB"/>
    <w:rsid w:val="0087350C"/>
    <w:rsid w:val="00874829"/>
    <w:rsid w:val="00881961"/>
    <w:rsid w:val="0088249B"/>
    <w:rsid w:val="0089611E"/>
    <w:rsid w:val="0089751B"/>
    <w:rsid w:val="00897E70"/>
    <w:rsid w:val="008A1DA9"/>
    <w:rsid w:val="008A4ECC"/>
    <w:rsid w:val="008A4FB8"/>
    <w:rsid w:val="008C0A0C"/>
    <w:rsid w:val="008C2CDF"/>
    <w:rsid w:val="008D13E5"/>
    <w:rsid w:val="008D2244"/>
    <w:rsid w:val="008D37B3"/>
    <w:rsid w:val="008D5889"/>
    <w:rsid w:val="008D755E"/>
    <w:rsid w:val="008D7F88"/>
    <w:rsid w:val="008E4389"/>
    <w:rsid w:val="008E4519"/>
    <w:rsid w:val="008E7605"/>
    <w:rsid w:val="008E7E07"/>
    <w:rsid w:val="008F0B54"/>
    <w:rsid w:val="008F2A7F"/>
    <w:rsid w:val="008F4C56"/>
    <w:rsid w:val="008F6BB9"/>
    <w:rsid w:val="008F718C"/>
    <w:rsid w:val="00903AC8"/>
    <w:rsid w:val="00904A4E"/>
    <w:rsid w:val="00907020"/>
    <w:rsid w:val="00907C22"/>
    <w:rsid w:val="00910207"/>
    <w:rsid w:val="00910923"/>
    <w:rsid w:val="009155A2"/>
    <w:rsid w:val="0092148D"/>
    <w:rsid w:val="00921A25"/>
    <w:rsid w:val="00923B9C"/>
    <w:rsid w:val="009246D1"/>
    <w:rsid w:val="00924DEF"/>
    <w:rsid w:val="009256C3"/>
    <w:rsid w:val="00926761"/>
    <w:rsid w:val="00926A50"/>
    <w:rsid w:val="00932203"/>
    <w:rsid w:val="00937C1C"/>
    <w:rsid w:val="009413D8"/>
    <w:rsid w:val="009512D1"/>
    <w:rsid w:val="00953DBE"/>
    <w:rsid w:val="009559D3"/>
    <w:rsid w:val="0095617B"/>
    <w:rsid w:val="0096140D"/>
    <w:rsid w:val="00964AF2"/>
    <w:rsid w:val="00971CAB"/>
    <w:rsid w:val="009742D9"/>
    <w:rsid w:val="00982943"/>
    <w:rsid w:val="00983169"/>
    <w:rsid w:val="009852B4"/>
    <w:rsid w:val="009910E1"/>
    <w:rsid w:val="00991C7A"/>
    <w:rsid w:val="00992FA5"/>
    <w:rsid w:val="00995E02"/>
    <w:rsid w:val="009A19EF"/>
    <w:rsid w:val="009A2A01"/>
    <w:rsid w:val="009B26CA"/>
    <w:rsid w:val="009C086B"/>
    <w:rsid w:val="009C4B82"/>
    <w:rsid w:val="009C6FBB"/>
    <w:rsid w:val="009F31A3"/>
    <w:rsid w:val="009F476E"/>
    <w:rsid w:val="009F4FAE"/>
    <w:rsid w:val="009F6ED6"/>
    <w:rsid w:val="00A02E24"/>
    <w:rsid w:val="00A04676"/>
    <w:rsid w:val="00A10E56"/>
    <w:rsid w:val="00A163F7"/>
    <w:rsid w:val="00A244C5"/>
    <w:rsid w:val="00A33212"/>
    <w:rsid w:val="00A346B2"/>
    <w:rsid w:val="00A41130"/>
    <w:rsid w:val="00A42365"/>
    <w:rsid w:val="00A42B90"/>
    <w:rsid w:val="00A475C6"/>
    <w:rsid w:val="00A47734"/>
    <w:rsid w:val="00A50DCA"/>
    <w:rsid w:val="00A51CA7"/>
    <w:rsid w:val="00A52A41"/>
    <w:rsid w:val="00A56BE1"/>
    <w:rsid w:val="00A574A2"/>
    <w:rsid w:val="00A6581D"/>
    <w:rsid w:val="00A65821"/>
    <w:rsid w:val="00A674FF"/>
    <w:rsid w:val="00A740DA"/>
    <w:rsid w:val="00A753DA"/>
    <w:rsid w:val="00A7575A"/>
    <w:rsid w:val="00A75C8A"/>
    <w:rsid w:val="00A77340"/>
    <w:rsid w:val="00A81151"/>
    <w:rsid w:val="00A83054"/>
    <w:rsid w:val="00A9086A"/>
    <w:rsid w:val="00A91F51"/>
    <w:rsid w:val="00A9205C"/>
    <w:rsid w:val="00A9274F"/>
    <w:rsid w:val="00A93401"/>
    <w:rsid w:val="00A9753B"/>
    <w:rsid w:val="00AA3335"/>
    <w:rsid w:val="00AA4125"/>
    <w:rsid w:val="00AA710B"/>
    <w:rsid w:val="00AC63E9"/>
    <w:rsid w:val="00AD38BE"/>
    <w:rsid w:val="00AD3D5F"/>
    <w:rsid w:val="00AD61A0"/>
    <w:rsid w:val="00AD66B4"/>
    <w:rsid w:val="00AE70E2"/>
    <w:rsid w:val="00AF5561"/>
    <w:rsid w:val="00B00170"/>
    <w:rsid w:val="00B00828"/>
    <w:rsid w:val="00B04CA4"/>
    <w:rsid w:val="00B0790E"/>
    <w:rsid w:val="00B105AF"/>
    <w:rsid w:val="00B1288C"/>
    <w:rsid w:val="00B12B22"/>
    <w:rsid w:val="00B16BD4"/>
    <w:rsid w:val="00B212D4"/>
    <w:rsid w:val="00B21513"/>
    <w:rsid w:val="00B24956"/>
    <w:rsid w:val="00B24D47"/>
    <w:rsid w:val="00B30223"/>
    <w:rsid w:val="00B30AEE"/>
    <w:rsid w:val="00B33231"/>
    <w:rsid w:val="00B402E6"/>
    <w:rsid w:val="00B40D8F"/>
    <w:rsid w:val="00B4437B"/>
    <w:rsid w:val="00B47FAE"/>
    <w:rsid w:val="00B54C13"/>
    <w:rsid w:val="00B558BA"/>
    <w:rsid w:val="00B559B6"/>
    <w:rsid w:val="00B5664A"/>
    <w:rsid w:val="00B6066A"/>
    <w:rsid w:val="00B61B6B"/>
    <w:rsid w:val="00B61EF9"/>
    <w:rsid w:val="00B63D7A"/>
    <w:rsid w:val="00B662B7"/>
    <w:rsid w:val="00B66604"/>
    <w:rsid w:val="00B669FE"/>
    <w:rsid w:val="00B66BC6"/>
    <w:rsid w:val="00B7174B"/>
    <w:rsid w:val="00B723B2"/>
    <w:rsid w:val="00B73B88"/>
    <w:rsid w:val="00B76062"/>
    <w:rsid w:val="00B76847"/>
    <w:rsid w:val="00B77588"/>
    <w:rsid w:val="00B809E3"/>
    <w:rsid w:val="00B81FD3"/>
    <w:rsid w:val="00B85F44"/>
    <w:rsid w:val="00B915D0"/>
    <w:rsid w:val="00B951E8"/>
    <w:rsid w:val="00B95F57"/>
    <w:rsid w:val="00B96CD0"/>
    <w:rsid w:val="00B96EC2"/>
    <w:rsid w:val="00BA2BA7"/>
    <w:rsid w:val="00BA4ED0"/>
    <w:rsid w:val="00BC0D9F"/>
    <w:rsid w:val="00BC5F0A"/>
    <w:rsid w:val="00BD1144"/>
    <w:rsid w:val="00BD6EDA"/>
    <w:rsid w:val="00BE074E"/>
    <w:rsid w:val="00BE51D2"/>
    <w:rsid w:val="00BF1386"/>
    <w:rsid w:val="00BF20ED"/>
    <w:rsid w:val="00BF38E6"/>
    <w:rsid w:val="00BF4177"/>
    <w:rsid w:val="00BF5845"/>
    <w:rsid w:val="00BF70D0"/>
    <w:rsid w:val="00BF7763"/>
    <w:rsid w:val="00C030A5"/>
    <w:rsid w:val="00C03DE1"/>
    <w:rsid w:val="00C11AF0"/>
    <w:rsid w:val="00C14551"/>
    <w:rsid w:val="00C16251"/>
    <w:rsid w:val="00C1797E"/>
    <w:rsid w:val="00C24AAF"/>
    <w:rsid w:val="00C262B9"/>
    <w:rsid w:val="00C31570"/>
    <w:rsid w:val="00C31AE5"/>
    <w:rsid w:val="00C4023B"/>
    <w:rsid w:val="00C52130"/>
    <w:rsid w:val="00C532C8"/>
    <w:rsid w:val="00C54416"/>
    <w:rsid w:val="00C54AE6"/>
    <w:rsid w:val="00C557D7"/>
    <w:rsid w:val="00C56BBA"/>
    <w:rsid w:val="00C6451B"/>
    <w:rsid w:val="00C6530A"/>
    <w:rsid w:val="00C677B3"/>
    <w:rsid w:val="00C76412"/>
    <w:rsid w:val="00C77648"/>
    <w:rsid w:val="00C90949"/>
    <w:rsid w:val="00C94D97"/>
    <w:rsid w:val="00C97801"/>
    <w:rsid w:val="00CA1327"/>
    <w:rsid w:val="00CA5533"/>
    <w:rsid w:val="00CA68B5"/>
    <w:rsid w:val="00CA76A1"/>
    <w:rsid w:val="00CA7C78"/>
    <w:rsid w:val="00CB05E1"/>
    <w:rsid w:val="00CB282A"/>
    <w:rsid w:val="00CB38B5"/>
    <w:rsid w:val="00CB4F39"/>
    <w:rsid w:val="00CB796F"/>
    <w:rsid w:val="00CC02ED"/>
    <w:rsid w:val="00CC28E4"/>
    <w:rsid w:val="00CC30B1"/>
    <w:rsid w:val="00CC328F"/>
    <w:rsid w:val="00CC53D9"/>
    <w:rsid w:val="00CD0128"/>
    <w:rsid w:val="00CD024F"/>
    <w:rsid w:val="00CD51C7"/>
    <w:rsid w:val="00CD798F"/>
    <w:rsid w:val="00CD7BFA"/>
    <w:rsid w:val="00CE0F2D"/>
    <w:rsid w:val="00CE3A12"/>
    <w:rsid w:val="00CE4DE8"/>
    <w:rsid w:val="00CE7522"/>
    <w:rsid w:val="00CF0A04"/>
    <w:rsid w:val="00CF1561"/>
    <w:rsid w:val="00CF49D5"/>
    <w:rsid w:val="00CF658D"/>
    <w:rsid w:val="00D01EA1"/>
    <w:rsid w:val="00D02BD4"/>
    <w:rsid w:val="00D03DE6"/>
    <w:rsid w:val="00D04353"/>
    <w:rsid w:val="00D04A81"/>
    <w:rsid w:val="00D07DC2"/>
    <w:rsid w:val="00D1349A"/>
    <w:rsid w:val="00D14B86"/>
    <w:rsid w:val="00D16C52"/>
    <w:rsid w:val="00D24C3A"/>
    <w:rsid w:val="00D24ED3"/>
    <w:rsid w:val="00D26015"/>
    <w:rsid w:val="00D269C1"/>
    <w:rsid w:val="00D27512"/>
    <w:rsid w:val="00D31AD2"/>
    <w:rsid w:val="00D36857"/>
    <w:rsid w:val="00D3760C"/>
    <w:rsid w:val="00D424B9"/>
    <w:rsid w:val="00D42D15"/>
    <w:rsid w:val="00D433CE"/>
    <w:rsid w:val="00D440F6"/>
    <w:rsid w:val="00D45DC1"/>
    <w:rsid w:val="00D540EF"/>
    <w:rsid w:val="00D57F6D"/>
    <w:rsid w:val="00D60F38"/>
    <w:rsid w:val="00D64728"/>
    <w:rsid w:val="00D70E4D"/>
    <w:rsid w:val="00D73314"/>
    <w:rsid w:val="00D76A96"/>
    <w:rsid w:val="00D82680"/>
    <w:rsid w:val="00D82C68"/>
    <w:rsid w:val="00D86A18"/>
    <w:rsid w:val="00D93E92"/>
    <w:rsid w:val="00D95867"/>
    <w:rsid w:val="00D97B26"/>
    <w:rsid w:val="00DA715E"/>
    <w:rsid w:val="00DA7B46"/>
    <w:rsid w:val="00DB0B41"/>
    <w:rsid w:val="00DB1B64"/>
    <w:rsid w:val="00DB61C5"/>
    <w:rsid w:val="00DB6A6C"/>
    <w:rsid w:val="00DC0A07"/>
    <w:rsid w:val="00DC14E8"/>
    <w:rsid w:val="00DC2985"/>
    <w:rsid w:val="00DC5A3C"/>
    <w:rsid w:val="00DC7210"/>
    <w:rsid w:val="00DD1620"/>
    <w:rsid w:val="00DD2728"/>
    <w:rsid w:val="00DD693E"/>
    <w:rsid w:val="00DD6DF9"/>
    <w:rsid w:val="00DE4F57"/>
    <w:rsid w:val="00DF14D7"/>
    <w:rsid w:val="00DF6952"/>
    <w:rsid w:val="00E02EE5"/>
    <w:rsid w:val="00E04BD5"/>
    <w:rsid w:val="00E0782D"/>
    <w:rsid w:val="00E07884"/>
    <w:rsid w:val="00E0794B"/>
    <w:rsid w:val="00E130E8"/>
    <w:rsid w:val="00E15F1D"/>
    <w:rsid w:val="00E27123"/>
    <w:rsid w:val="00E3160C"/>
    <w:rsid w:val="00E330BD"/>
    <w:rsid w:val="00E371B6"/>
    <w:rsid w:val="00E4085C"/>
    <w:rsid w:val="00E5270F"/>
    <w:rsid w:val="00E5463E"/>
    <w:rsid w:val="00E54728"/>
    <w:rsid w:val="00E5609D"/>
    <w:rsid w:val="00E57DB9"/>
    <w:rsid w:val="00E63C45"/>
    <w:rsid w:val="00E64542"/>
    <w:rsid w:val="00E65B27"/>
    <w:rsid w:val="00E65CF5"/>
    <w:rsid w:val="00E72531"/>
    <w:rsid w:val="00E73BDA"/>
    <w:rsid w:val="00E758FA"/>
    <w:rsid w:val="00E76FC9"/>
    <w:rsid w:val="00E81AE8"/>
    <w:rsid w:val="00E82052"/>
    <w:rsid w:val="00E83C5A"/>
    <w:rsid w:val="00E84E47"/>
    <w:rsid w:val="00E85D51"/>
    <w:rsid w:val="00E87552"/>
    <w:rsid w:val="00E879D9"/>
    <w:rsid w:val="00E87CF8"/>
    <w:rsid w:val="00EA001E"/>
    <w:rsid w:val="00EA1DBD"/>
    <w:rsid w:val="00EA1FA6"/>
    <w:rsid w:val="00EA223B"/>
    <w:rsid w:val="00EA3E2E"/>
    <w:rsid w:val="00EA4585"/>
    <w:rsid w:val="00EA4AFC"/>
    <w:rsid w:val="00EA5C0C"/>
    <w:rsid w:val="00EB01EC"/>
    <w:rsid w:val="00EB2CE5"/>
    <w:rsid w:val="00EB6EC7"/>
    <w:rsid w:val="00EC2D52"/>
    <w:rsid w:val="00EC522E"/>
    <w:rsid w:val="00EC62C8"/>
    <w:rsid w:val="00EC631D"/>
    <w:rsid w:val="00EC66BC"/>
    <w:rsid w:val="00ED1977"/>
    <w:rsid w:val="00ED669B"/>
    <w:rsid w:val="00EE2472"/>
    <w:rsid w:val="00EE259F"/>
    <w:rsid w:val="00EE636A"/>
    <w:rsid w:val="00EF1009"/>
    <w:rsid w:val="00EF52FB"/>
    <w:rsid w:val="00EF75E5"/>
    <w:rsid w:val="00F0467A"/>
    <w:rsid w:val="00F1050D"/>
    <w:rsid w:val="00F14698"/>
    <w:rsid w:val="00F172E2"/>
    <w:rsid w:val="00F21D0E"/>
    <w:rsid w:val="00F2232D"/>
    <w:rsid w:val="00F244B6"/>
    <w:rsid w:val="00F25E65"/>
    <w:rsid w:val="00F277A9"/>
    <w:rsid w:val="00F33C52"/>
    <w:rsid w:val="00F40CFE"/>
    <w:rsid w:val="00F43366"/>
    <w:rsid w:val="00F4469C"/>
    <w:rsid w:val="00F4593F"/>
    <w:rsid w:val="00F51018"/>
    <w:rsid w:val="00F607CE"/>
    <w:rsid w:val="00F6617F"/>
    <w:rsid w:val="00F66B0F"/>
    <w:rsid w:val="00F70423"/>
    <w:rsid w:val="00F708E9"/>
    <w:rsid w:val="00F74F31"/>
    <w:rsid w:val="00F75567"/>
    <w:rsid w:val="00F807A0"/>
    <w:rsid w:val="00F81912"/>
    <w:rsid w:val="00F853E8"/>
    <w:rsid w:val="00F85520"/>
    <w:rsid w:val="00F85605"/>
    <w:rsid w:val="00FA2B16"/>
    <w:rsid w:val="00FA57A5"/>
    <w:rsid w:val="00FA5C58"/>
    <w:rsid w:val="00FA6527"/>
    <w:rsid w:val="00FB0756"/>
    <w:rsid w:val="00FB6278"/>
    <w:rsid w:val="00FB6E59"/>
    <w:rsid w:val="00FB767E"/>
    <w:rsid w:val="00FB7A44"/>
    <w:rsid w:val="00FC6F24"/>
    <w:rsid w:val="00FD5177"/>
    <w:rsid w:val="00FD652F"/>
    <w:rsid w:val="00FE0AF0"/>
    <w:rsid w:val="00FE3361"/>
    <w:rsid w:val="00FF0084"/>
    <w:rsid w:val="00FF3DCA"/>
    <w:rsid w:val="00FF5BDB"/>
    <w:rsid w:val="00FF5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  <o:rules v:ext="edit">
        <o:r id="V:Rule3" type="connector" idref="#_x0000_s1030"/>
        <o:r id="V:Rule4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B8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172E2"/>
    <w:pPr>
      <w:ind w:left="720"/>
      <w:contextualSpacing/>
    </w:pPr>
  </w:style>
  <w:style w:type="paragraph" w:styleId="a5">
    <w:name w:val="header"/>
    <w:basedOn w:val="a"/>
    <w:link w:val="a6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951E8"/>
  </w:style>
  <w:style w:type="paragraph" w:styleId="a7">
    <w:name w:val="footer"/>
    <w:basedOn w:val="a"/>
    <w:link w:val="a8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51E8"/>
  </w:style>
  <w:style w:type="paragraph" w:styleId="a9">
    <w:name w:val="Balloon Text"/>
    <w:basedOn w:val="a"/>
    <w:link w:val="aa"/>
    <w:uiPriority w:val="99"/>
    <w:semiHidden/>
    <w:unhideWhenUsed/>
    <w:rsid w:val="004C7BF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4C7BFA"/>
    <w:rPr>
      <w:rFonts w:ascii="Tahoma" w:hAnsi="Tahoma" w:cs="Tahoma"/>
      <w:sz w:val="16"/>
      <w:szCs w:val="16"/>
    </w:rPr>
  </w:style>
  <w:style w:type="character" w:styleId="ab">
    <w:name w:val="annotation reference"/>
    <w:uiPriority w:val="99"/>
    <w:semiHidden/>
    <w:unhideWhenUsed/>
    <w:rsid w:val="001F0BC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F0BCE"/>
    <w:pPr>
      <w:spacing w:line="240" w:lineRule="auto"/>
    </w:pPr>
    <w:rPr>
      <w:sz w:val="24"/>
      <w:szCs w:val="24"/>
    </w:rPr>
  </w:style>
  <w:style w:type="character" w:customStyle="1" w:styleId="ad">
    <w:name w:val="Текст примечания Знак"/>
    <w:link w:val="ac"/>
    <w:uiPriority w:val="99"/>
    <w:semiHidden/>
    <w:rsid w:val="001F0BCE"/>
    <w:rPr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F0BCE"/>
    <w:rPr>
      <w:b/>
      <w:bCs/>
      <w:sz w:val="20"/>
      <w:szCs w:val="20"/>
    </w:rPr>
  </w:style>
  <w:style w:type="character" w:customStyle="1" w:styleId="af">
    <w:name w:val="Тема примечания Знак"/>
    <w:link w:val="ae"/>
    <w:uiPriority w:val="99"/>
    <w:semiHidden/>
    <w:rsid w:val="001F0BCE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8018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Абзац списка Знак"/>
    <w:basedOn w:val="a0"/>
    <w:link w:val="a3"/>
    <w:uiPriority w:val="34"/>
    <w:locked/>
    <w:rsid w:val="00F2232D"/>
  </w:style>
  <w:style w:type="paragraph" w:styleId="af0">
    <w:name w:val="Normal (Web)"/>
    <w:basedOn w:val="a"/>
    <w:uiPriority w:val="99"/>
    <w:unhideWhenUsed/>
    <w:rsid w:val="00B61B6B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5A24A9"/>
    <w:rPr>
      <w:sz w:val="20"/>
      <w:szCs w:val="20"/>
    </w:rPr>
  </w:style>
  <w:style w:type="character" w:styleId="af3">
    <w:name w:val="footnote reference"/>
    <w:uiPriority w:val="99"/>
    <w:semiHidden/>
    <w:unhideWhenUsed/>
    <w:rsid w:val="005A24A9"/>
    <w:rPr>
      <w:vertAlign w:val="superscript"/>
    </w:rPr>
  </w:style>
  <w:style w:type="character" w:customStyle="1" w:styleId="blk3">
    <w:name w:val="blk3"/>
    <w:rsid w:val="00F4593F"/>
    <w:rPr>
      <w:vanish w:val="0"/>
      <w:webHidden w:val="0"/>
      <w:specVanish w:val="0"/>
    </w:rPr>
  </w:style>
  <w:style w:type="paragraph" w:customStyle="1" w:styleId="ConsPlusNonformat">
    <w:name w:val="ConsPlusNonformat"/>
    <w:rsid w:val="005D3CF3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f4">
    <w:name w:val="Table Grid"/>
    <w:basedOn w:val="a1"/>
    <w:uiPriority w:val="59"/>
    <w:rsid w:val="005659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nhideWhenUsed/>
    <w:rsid w:val="00433845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B3D0A"/>
    <w:rPr>
      <w:rFonts w:ascii="Arial" w:hAnsi="Arial" w:cs="Arial"/>
    </w:rPr>
  </w:style>
  <w:style w:type="paragraph" w:customStyle="1" w:styleId="ConsPlusNormal1">
    <w:name w:val="ConsPlusNormal"/>
    <w:rsid w:val="00B7606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1">
    <w:name w:val="Обычный1"/>
    <w:rsid w:val="00414C47"/>
    <w:pPr>
      <w:widowControl w:val="0"/>
      <w:ind w:firstLine="400"/>
      <w:jc w:val="both"/>
    </w:pPr>
    <w:rPr>
      <w:rFonts w:ascii="Times New Roman" w:hAnsi="Times New Roman"/>
      <w:snapToGrid w:val="0"/>
      <w:sz w:val="24"/>
    </w:rPr>
  </w:style>
  <w:style w:type="paragraph" w:customStyle="1" w:styleId="ConsPlusTitle">
    <w:name w:val="ConsPlusTitle"/>
    <w:rsid w:val="00414C47"/>
    <w:pPr>
      <w:widowControl w:val="0"/>
      <w:autoSpaceDE w:val="0"/>
      <w:autoSpaceDN w:val="0"/>
    </w:pPr>
    <w:rPr>
      <w:rFonts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0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74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46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5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4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75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226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1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088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409547">
                                              <w:marLeft w:val="-468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494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310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9339572">
                                                          <w:marLeft w:val="4688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987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3715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94515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555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18" w:space="0" w:color="FFFFFF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0951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40366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13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5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63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0808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370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43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844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F2954BEA760FDC2B0D825A118B31EAA8C4888ADBC8FE822F3A734C7C51602AFE2AFDC07A5Cy8D8J" TargetMode="Externa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F8941B5EB0CDC96CFC181BC5FF86945AF764B1195F828E23F634CCEE9YA62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F4E0A7680715914A206CEBA48E3B6584872044C3AFCE0C5838FB46E95E79C9130147D88AB5F08D1D45E72I5v9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786C759A88CB2E73EA4AF70020B055350B3AE4A9D2C852FF7AC6940FC22A9B35548ED7BC8kFFBH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5311B-1B87-4C6F-98B8-0A7C9BD8E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88</Pages>
  <Words>18556</Words>
  <Characters>105773</Characters>
  <Application>Microsoft Office Word</Application>
  <DocSecurity>0</DocSecurity>
  <Lines>881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Роструд</Company>
  <LinksUpToDate>false</LinksUpToDate>
  <CharactersWithSpaces>124081</CharactersWithSpaces>
  <SharedDoc>false</SharedDoc>
  <HLinks>
    <vt:vector size="156" baseType="variant">
      <vt:variant>
        <vt:i4>2359403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consultantplus://offline/ref=F8C6BF38FBF18EEC82E83826D698C5A4316A534811320B29B018A9CF64CCB61FE8A2D0320639DA51a161O</vt:lpwstr>
      </vt:variant>
      <vt:variant>
        <vt:lpwstr/>
      </vt:variant>
      <vt:variant>
        <vt:i4>2359406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consultantplus://offline/ref=F8C6BF38FBF18EEC82E83826D698C5A4316A534811320B29B018A9CF64CCB61FE8A2D0320639DA55a160O</vt:lpwstr>
      </vt:variant>
      <vt:variant>
        <vt:lpwstr/>
      </vt:variant>
      <vt:variant>
        <vt:i4>2359403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consultantplus://offline/ref=F8C6BF38FBF18EEC82E83826D698C5A4316A534811320B29B018A9CF64CCB61FE8A2D0320639DA51a161O</vt:lpwstr>
      </vt:variant>
      <vt:variant>
        <vt:lpwstr/>
      </vt:variant>
      <vt:variant>
        <vt:i4>2359406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consultantplus://offline/ref=F8C6BF38FBF18EEC82E83826D698C5A4316A534811320B29B018A9CF64CCB61FE8A2D0320639DA55a160O</vt:lpwstr>
      </vt:variant>
      <vt:variant>
        <vt:lpwstr/>
      </vt:variant>
      <vt:variant>
        <vt:i4>8126588</vt:i4>
      </vt:variant>
      <vt:variant>
        <vt:i4>63</vt:i4>
      </vt:variant>
      <vt:variant>
        <vt:i4>0</vt:i4>
      </vt:variant>
      <vt:variant>
        <vt:i4>5</vt:i4>
      </vt:variant>
      <vt:variant>
        <vt:lpwstr>http://64.gosuslugi.ru/pgu/</vt:lpwstr>
      </vt:variant>
      <vt:variant>
        <vt:lpwstr/>
      </vt:variant>
      <vt:variant>
        <vt:i4>851994</vt:i4>
      </vt:variant>
      <vt:variant>
        <vt:i4>60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8126588</vt:i4>
      </vt:variant>
      <vt:variant>
        <vt:i4>57</vt:i4>
      </vt:variant>
      <vt:variant>
        <vt:i4>0</vt:i4>
      </vt:variant>
      <vt:variant>
        <vt:i4>5</vt:i4>
      </vt:variant>
      <vt:variant>
        <vt:lpwstr>http://64.gosuslugi.ru/pgu/</vt:lpwstr>
      </vt:variant>
      <vt:variant>
        <vt:lpwstr/>
      </vt:variant>
      <vt:variant>
        <vt:i4>851994</vt:i4>
      </vt:variant>
      <vt:variant>
        <vt:i4>54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3014758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consultantplus://offline/ref=5EA7238763B3C009AF7991DC2EE4EE273D4DF3AB7DA86A9E82AD735B6D7AA80EnCKCO</vt:lpwstr>
      </vt:variant>
      <vt:variant>
        <vt:lpwstr/>
      </vt:variant>
      <vt:variant>
        <vt:i4>3014756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consultantplus://offline/ref=5EA7238763B3C009AF7991DC2EE4EE273D4DF3AB7DAF6E9986AD735B6D7AA80EnCKCO</vt:lpwstr>
      </vt:variant>
      <vt:variant>
        <vt:lpwstr/>
      </vt:variant>
      <vt:variant>
        <vt:i4>3014757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consultantplus://offline/ref=5EA7238763B3C009AF7991DC2EE4EE273D4DF3AB7CAA689B81AD735B6D7AA80EnCKCO</vt:lpwstr>
      </vt:variant>
      <vt:variant>
        <vt:lpwstr/>
      </vt:variant>
      <vt:variant>
        <vt:i4>3014707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consultantplus://offline/ref=5EA7238763B3C009AF7991DC2EE4EE273D4DF3AB7CA56D9984AD735B6D7AA80EnCKCO</vt:lpwstr>
      </vt:variant>
      <vt:variant>
        <vt:lpwstr/>
      </vt:variant>
      <vt:variant>
        <vt:i4>1114202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consultantplus://offline/ref=5EA7238763B3C009AF798FD13888B32F3443A9A67CAE64CBD8F228063An7K3O</vt:lpwstr>
      </vt:variant>
      <vt:variant>
        <vt:lpwstr/>
      </vt:variant>
      <vt:variant>
        <vt:i4>1114192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consultantplus://offline/ref=5EA7238763B3C009AF798FD13888B32F344FACAF71AB64CBD8F228063An7K3O</vt:lpwstr>
      </vt:variant>
      <vt:variant>
        <vt:lpwstr/>
      </vt:variant>
      <vt:variant>
        <vt:i4>1114195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consultantplus://offline/ref=5EA7238763B3C009AF798FD13888B32F3746ACA770AB64CBD8F228063An7K3O</vt:lpwstr>
      </vt:variant>
      <vt:variant>
        <vt:lpwstr/>
      </vt:variant>
      <vt:variant>
        <vt:i4>1114198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consultantplus://offline/ref=5EA7238763B3C009AF798FD13888B32F3441ACA472AB64CBD8F228063An7K3O</vt:lpwstr>
      </vt:variant>
      <vt:variant>
        <vt:lpwstr/>
      </vt:variant>
      <vt:variant>
        <vt:i4>1114193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consultantplus://offline/ref=5EA7238763B3C009AF798FD13888B32F3746ADAF7CAE64CBD8F228063An7K3O</vt:lpwstr>
      </vt:variant>
      <vt:variant>
        <vt:lpwstr/>
      </vt:variant>
      <vt:variant>
        <vt:i4>2097263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consultantplus://offline/ref=5EA7238763B3C009AF798FD13888B32F3346A4A771A639C1D0AB2404n3KDO</vt:lpwstr>
      </vt:variant>
      <vt:variant>
        <vt:lpwstr/>
      </vt:variant>
      <vt:variant>
        <vt:i4>1114193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consultantplus://offline/ref=5EA7238763B3C009AF798FD13888B32F344FA9AF71A964CBD8F228063An7K3O</vt:lpwstr>
      </vt:variant>
      <vt:variant>
        <vt:lpwstr/>
      </vt:variant>
      <vt:variant>
        <vt:i4>2097260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consultantplus://offline/ref=5EA7238763B3C009AF798FD13888B32F3D42ABA777A639C1D0AB2404n3KDO</vt:lpwstr>
      </vt:variant>
      <vt:variant>
        <vt:lpwstr/>
      </vt:variant>
      <vt:variant>
        <vt:i4>1114195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consultantplus://offline/ref=5EA7238763B3C009AF798FD13888B32F344EACA07DAA64CBD8F228063An7K3O</vt:lpwstr>
      </vt:variant>
      <vt:variant>
        <vt:lpwstr/>
      </vt:variant>
      <vt:variant>
        <vt:i4>1114112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consultantplus://offline/ref=5EA7238763B3C009AF798FD13888B32F3746ADAE76AB64CBD8F228063An7K3O</vt:lpwstr>
      </vt:variant>
      <vt:variant>
        <vt:lpwstr/>
      </vt:variant>
      <vt:variant>
        <vt:i4>1114113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consultantplus://offline/ref=5EA7238763B3C009AF798FD13888B32F344EA5A571A564CBD8F228063An7K3O</vt:lpwstr>
      </vt:variant>
      <vt:variant>
        <vt:lpwstr/>
      </vt:variant>
      <vt:variant>
        <vt:i4>1114122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consultantplus://offline/ref=5EA7238763B3C009AF798FD13888B32F3746ACA772A964CBD8F228063An7K3O</vt:lpwstr>
      </vt:variant>
      <vt:variant>
        <vt:lpwstr/>
      </vt:variant>
      <vt:variant>
        <vt:i4>4915286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consultantplus://offline/ref=5EA7238763B3C009AF798FD13888B32F374EAAA37FFB33C989A726n0K3O</vt:lpwstr>
      </vt:variant>
      <vt:variant>
        <vt:lpwstr/>
      </vt:variant>
      <vt:variant>
        <vt:i4>1703943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consultantplus://offline/ref=5542103414627C9A6A8D5DC95C8B9C76D99D9CFE4C9D8FFC3D4E5E65379B7BB1AC6075D65DEA2F333A513CSBy2O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</dc:creator>
  <cp:lastModifiedBy>А</cp:lastModifiedBy>
  <cp:revision>3</cp:revision>
  <cp:lastPrinted>2016-10-27T06:50:00Z</cp:lastPrinted>
  <dcterms:created xsi:type="dcterms:W3CDTF">2017-11-24T06:20:00Z</dcterms:created>
  <dcterms:modified xsi:type="dcterms:W3CDTF">2018-04-19T12:25:00Z</dcterms:modified>
</cp:coreProperties>
</file>